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C4A" w:rsidRPr="00687DCE" w:rsidRDefault="00292C4A" w:rsidP="00292C4A">
      <w:pPr>
        <w:pStyle w:val="a3"/>
        <w:jc w:val="center"/>
        <w:rPr>
          <w:rFonts w:eastAsia="Calibri"/>
          <w:b/>
        </w:rPr>
      </w:pPr>
      <w:r w:rsidRPr="00687DCE">
        <w:rPr>
          <w:rFonts w:eastAsia="Calibri"/>
          <w:b/>
        </w:rPr>
        <w:t xml:space="preserve">Кировское областное государственное  общеобразовательное бюджетное учреждение </w:t>
      </w:r>
      <w:r w:rsidRPr="00687DCE">
        <w:rPr>
          <w:rFonts w:eastAsia="Calibri"/>
          <w:b/>
        </w:rPr>
        <w:br/>
        <w:t xml:space="preserve">«Средняя школа </w:t>
      </w:r>
      <w:proofErr w:type="spellStart"/>
      <w:r w:rsidRPr="00687DCE">
        <w:rPr>
          <w:rFonts w:eastAsia="Calibri"/>
          <w:b/>
        </w:rPr>
        <w:t>пгт</w:t>
      </w:r>
      <w:proofErr w:type="spellEnd"/>
      <w:r w:rsidRPr="00687DCE">
        <w:rPr>
          <w:rFonts w:eastAsia="Calibri"/>
          <w:b/>
        </w:rPr>
        <w:t xml:space="preserve"> Подосиновец» </w:t>
      </w:r>
    </w:p>
    <w:p w:rsidR="00292C4A" w:rsidRDefault="00292C4A" w:rsidP="00292C4A">
      <w:pPr>
        <w:pStyle w:val="Default"/>
        <w:rPr>
          <w:b/>
          <w:bCs/>
        </w:rPr>
      </w:pPr>
    </w:p>
    <w:p w:rsidR="00292C4A" w:rsidRDefault="00292C4A" w:rsidP="00292C4A">
      <w:pPr>
        <w:pStyle w:val="Default"/>
        <w:rPr>
          <w:b/>
          <w:bCs/>
        </w:rPr>
      </w:pPr>
    </w:p>
    <w:p w:rsidR="00292C4A" w:rsidRDefault="00292C4A" w:rsidP="00292C4A">
      <w:pPr>
        <w:pStyle w:val="Default"/>
        <w:rPr>
          <w:b/>
          <w:bCs/>
        </w:rPr>
      </w:pPr>
    </w:p>
    <w:p w:rsidR="00292C4A" w:rsidRDefault="00292C4A" w:rsidP="00292C4A">
      <w:pPr>
        <w:pStyle w:val="Default"/>
        <w:rPr>
          <w:b/>
          <w:bCs/>
        </w:rPr>
      </w:pPr>
    </w:p>
    <w:p w:rsidR="00292C4A" w:rsidRDefault="00292C4A" w:rsidP="00292C4A">
      <w:pPr>
        <w:pStyle w:val="Default"/>
        <w:rPr>
          <w:b/>
          <w:bCs/>
        </w:rPr>
      </w:pPr>
    </w:p>
    <w:p w:rsidR="00292C4A" w:rsidRDefault="00292C4A" w:rsidP="00292C4A">
      <w:pPr>
        <w:pStyle w:val="Default"/>
        <w:rPr>
          <w:b/>
          <w:bCs/>
        </w:rPr>
      </w:pPr>
    </w:p>
    <w:p w:rsidR="00292C4A" w:rsidRDefault="00292C4A" w:rsidP="00292C4A">
      <w:pPr>
        <w:pStyle w:val="Default"/>
        <w:rPr>
          <w:b/>
          <w:bCs/>
        </w:rPr>
      </w:pPr>
    </w:p>
    <w:p w:rsidR="00292C4A" w:rsidRDefault="00CA787B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 </w:t>
      </w:r>
      <w:r w:rsidR="00292C4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учебного </w:t>
      </w:r>
      <w:r w:rsidR="00292C4A" w:rsidRPr="00FE3814">
        <w:rPr>
          <w:rFonts w:ascii="Times New Roman" w:hAnsi="Times New Roman"/>
          <w:b/>
          <w:sz w:val="28"/>
          <w:szCs w:val="28"/>
        </w:rPr>
        <w:t>предмет</w:t>
      </w:r>
      <w:r>
        <w:rPr>
          <w:rFonts w:ascii="Times New Roman" w:hAnsi="Times New Roman"/>
          <w:b/>
          <w:sz w:val="28"/>
          <w:szCs w:val="28"/>
        </w:rPr>
        <w:t>а</w:t>
      </w:r>
      <w:r w:rsidR="00292C4A">
        <w:rPr>
          <w:rFonts w:ascii="Times New Roman" w:hAnsi="Times New Roman"/>
          <w:b/>
          <w:sz w:val="28"/>
          <w:szCs w:val="28"/>
        </w:rPr>
        <w:t xml:space="preserve"> </w:t>
      </w:r>
      <w:r w:rsidR="00292C4A" w:rsidRPr="00FE3814">
        <w:rPr>
          <w:rFonts w:ascii="Times New Roman" w:hAnsi="Times New Roman"/>
          <w:b/>
          <w:sz w:val="28"/>
          <w:szCs w:val="28"/>
        </w:rPr>
        <w:t>«Литературное чтение на родном</w:t>
      </w:r>
      <w:r w:rsidR="00292C4A">
        <w:rPr>
          <w:rFonts w:ascii="Times New Roman" w:hAnsi="Times New Roman"/>
          <w:b/>
          <w:sz w:val="28"/>
          <w:szCs w:val="28"/>
        </w:rPr>
        <w:t xml:space="preserve"> (русском)</w:t>
      </w:r>
      <w:r w:rsidR="00292C4A" w:rsidRPr="00FE3814">
        <w:rPr>
          <w:rFonts w:ascii="Times New Roman" w:hAnsi="Times New Roman"/>
          <w:b/>
          <w:sz w:val="28"/>
          <w:szCs w:val="28"/>
        </w:rPr>
        <w:t xml:space="preserve"> языке»</w:t>
      </w:r>
    </w:p>
    <w:p w:rsidR="00292C4A" w:rsidRPr="00FE3814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(предметная область «Родной язык и л</w:t>
      </w:r>
      <w:r w:rsidRPr="00FE3814">
        <w:rPr>
          <w:rFonts w:ascii="Times New Roman" w:hAnsi="Times New Roman"/>
          <w:b/>
          <w:sz w:val="28"/>
          <w:szCs w:val="28"/>
        </w:rPr>
        <w:t>итературное чтение на родном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E3814">
        <w:rPr>
          <w:rFonts w:ascii="Times New Roman" w:hAnsi="Times New Roman"/>
          <w:b/>
          <w:sz w:val="28"/>
          <w:szCs w:val="28"/>
        </w:rPr>
        <w:t>языке</w:t>
      </w:r>
      <w:r>
        <w:rPr>
          <w:rFonts w:ascii="Times New Roman" w:hAnsi="Times New Roman"/>
          <w:b/>
          <w:sz w:val="28"/>
          <w:szCs w:val="28"/>
        </w:rPr>
        <w:t>»)</w:t>
      </w: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3814">
        <w:rPr>
          <w:rFonts w:ascii="Times New Roman" w:hAnsi="Times New Roman"/>
          <w:b/>
          <w:sz w:val="28"/>
          <w:szCs w:val="28"/>
        </w:rPr>
        <w:t>1-4 классы</w:t>
      </w: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292C4A" w:rsidP="00292C4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92C4A">
        <w:rPr>
          <w:rFonts w:ascii="Times New Roman" w:hAnsi="Times New Roman"/>
          <w:sz w:val="28"/>
          <w:szCs w:val="28"/>
        </w:rPr>
        <w:t xml:space="preserve">Составители программы: </w:t>
      </w:r>
    </w:p>
    <w:p w:rsidR="00051149" w:rsidRDefault="00051149" w:rsidP="00292C4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класс </w:t>
      </w:r>
      <w:proofErr w:type="spellStart"/>
      <w:r>
        <w:rPr>
          <w:rFonts w:ascii="Times New Roman" w:hAnsi="Times New Roman"/>
          <w:sz w:val="28"/>
          <w:szCs w:val="28"/>
        </w:rPr>
        <w:t>Чебыкина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А.А., Филева Т.Ю.</w:t>
      </w: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Default="00051149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Подосиновец</w:t>
      </w:r>
    </w:p>
    <w:p w:rsidR="00051149" w:rsidRDefault="00051149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</w:p>
    <w:p w:rsidR="00292C4A" w:rsidRDefault="00292C4A" w:rsidP="00292C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2C4A" w:rsidRPr="00FE3814" w:rsidRDefault="00292C4A" w:rsidP="00292C4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79708A" w:rsidRDefault="0079708A" w:rsidP="00A0430F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/>
          <w:b/>
        </w:rPr>
      </w:pPr>
    </w:p>
    <w:p w:rsidR="00A0430F" w:rsidRPr="00051149" w:rsidRDefault="00A0430F" w:rsidP="0079708A">
      <w:pPr>
        <w:shd w:val="clear" w:color="auto" w:fill="FFFFFF"/>
        <w:autoSpaceDE w:val="0"/>
        <w:autoSpaceDN w:val="0"/>
        <w:adjustRightInd w:val="0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051149">
        <w:rPr>
          <w:rFonts w:ascii="Times New Roman" w:hAnsi="Times New Roman"/>
          <w:b/>
          <w:sz w:val="24"/>
          <w:szCs w:val="24"/>
        </w:rPr>
        <w:t xml:space="preserve">ПЛАНИРУЕМЫЕ </w:t>
      </w:r>
      <w:proofErr w:type="gramStart"/>
      <w:r w:rsidRPr="00051149">
        <w:rPr>
          <w:rFonts w:ascii="Times New Roman" w:hAnsi="Times New Roman"/>
          <w:b/>
          <w:sz w:val="24"/>
          <w:szCs w:val="24"/>
        </w:rPr>
        <w:t>РЕЗУЛЬТАТЫ  ОСВОЕНИЯ</w:t>
      </w:r>
      <w:proofErr w:type="gramEnd"/>
      <w:r w:rsidRPr="00051149">
        <w:rPr>
          <w:rFonts w:ascii="Times New Roman" w:hAnsi="Times New Roman"/>
          <w:b/>
          <w:sz w:val="24"/>
          <w:szCs w:val="24"/>
        </w:rPr>
        <w:t xml:space="preserve">  УЧЕБНОГО  ПРЕДМЕТА, КУРСА</w:t>
      </w:r>
    </w:p>
    <w:p w:rsidR="00A0430F" w:rsidRPr="00051149" w:rsidRDefault="00A0430F" w:rsidP="00A0430F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b/>
          <w:sz w:val="24"/>
          <w:szCs w:val="24"/>
        </w:rPr>
      </w:pPr>
    </w:p>
    <w:p w:rsidR="00A0430F" w:rsidRPr="00051149" w:rsidRDefault="00A0430F" w:rsidP="003E4AF7">
      <w:pPr>
        <w:pStyle w:val="a6"/>
        <w:spacing w:line="240" w:lineRule="auto"/>
        <w:ind w:firstLine="426"/>
        <w:rPr>
          <w:rFonts w:ascii="Times New Roman" w:hAnsi="Times New Roman"/>
          <w:b/>
          <w:color w:val="auto"/>
          <w:sz w:val="24"/>
          <w:szCs w:val="24"/>
        </w:rPr>
      </w:pPr>
      <w:r w:rsidRPr="00051149">
        <w:rPr>
          <w:rFonts w:ascii="Times New Roman" w:hAnsi="Times New Roman"/>
          <w:b/>
          <w:color w:val="auto"/>
          <w:sz w:val="24"/>
          <w:szCs w:val="24"/>
        </w:rPr>
        <w:t>Личностные результаты:</w:t>
      </w:r>
    </w:p>
    <w:p w:rsidR="00381C5D" w:rsidRPr="00051149" w:rsidRDefault="00381C5D" w:rsidP="003E4AF7">
      <w:pPr>
        <w:pStyle w:val="a5"/>
        <w:numPr>
          <w:ilvl w:val="0"/>
          <w:numId w:val="5"/>
        </w:numPr>
        <w:ind w:left="0" w:firstLine="426"/>
      </w:pPr>
      <w:r w:rsidRPr="00051149">
        <w:t>осознание основ российской гражданской идентичности, развитие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</w:t>
      </w:r>
      <w:bookmarkStart w:id="0" w:name="sub_1103"/>
      <w:r w:rsidRPr="00051149">
        <w:t xml:space="preserve">онального российского общества, </w:t>
      </w:r>
      <w:bookmarkEnd w:id="0"/>
      <w:r w:rsidRPr="00051149">
        <w:t>становление гуманистических и демократических ценностных ориентаций;</w:t>
      </w:r>
    </w:p>
    <w:p w:rsidR="00381C5D" w:rsidRPr="00051149" w:rsidRDefault="00381C5D" w:rsidP="003E4AF7">
      <w:pPr>
        <w:pStyle w:val="a5"/>
        <w:numPr>
          <w:ilvl w:val="0"/>
          <w:numId w:val="5"/>
        </w:numPr>
        <w:ind w:left="0" w:firstLine="426"/>
      </w:pPr>
      <w:r w:rsidRPr="00051149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81C5D" w:rsidRPr="00051149" w:rsidRDefault="00381C5D" w:rsidP="003E4AF7">
      <w:pPr>
        <w:pStyle w:val="a5"/>
        <w:numPr>
          <w:ilvl w:val="0"/>
          <w:numId w:val="5"/>
        </w:numPr>
        <w:ind w:left="0" w:firstLine="426"/>
      </w:pPr>
      <w:r w:rsidRPr="00051149">
        <w:t>формирование уважительного отношения к иному мнению. Истории и культуре других народов;</w:t>
      </w:r>
    </w:p>
    <w:p w:rsidR="00381C5D" w:rsidRPr="00051149" w:rsidRDefault="00381C5D" w:rsidP="003E4AF7">
      <w:pPr>
        <w:pStyle w:val="a5"/>
        <w:numPr>
          <w:ilvl w:val="0"/>
          <w:numId w:val="5"/>
        </w:numPr>
        <w:ind w:left="0" w:firstLine="426"/>
      </w:pPr>
      <w:r w:rsidRPr="00051149">
        <w:t>овладение начальными навыками адаптации в динамично изменяющемся и развивающемся мире;</w:t>
      </w:r>
    </w:p>
    <w:p w:rsidR="00381C5D" w:rsidRPr="00051149" w:rsidRDefault="00381C5D" w:rsidP="003E4AF7">
      <w:pPr>
        <w:pStyle w:val="a5"/>
        <w:numPr>
          <w:ilvl w:val="0"/>
          <w:numId w:val="5"/>
        </w:numPr>
        <w:ind w:left="0" w:firstLine="426"/>
      </w:pPr>
      <w:r w:rsidRPr="00051149">
        <w:t xml:space="preserve">принятие и освоение социальной роли обучающегося. Развитие мотивов учебной деятельности </w:t>
      </w:r>
    </w:p>
    <w:p w:rsidR="00381C5D" w:rsidRPr="00051149" w:rsidRDefault="00381C5D" w:rsidP="003E4AF7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bookmarkStart w:id="1" w:name="sub_1105"/>
      <w:bookmarkStart w:id="2" w:name="sub_1107"/>
      <w:r w:rsidRPr="00051149">
        <w:rPr>
          <w:rFonts w:ascii="Times New Roman" w:hAnsi="Times New Roman"/>
          <w:sz w:val="24"/>
          <w:szCs w:val="24"/>
        </w:rPr>
        <w:t>развитие эстетических потребностей, ценностей и чувств;</w:t>
      </w:r>
    </w:p>
    <w:p w:rsidR="00381C5D" w:rsidRPr="00051149" w:rsidRDefault="00381C5D" w:rsidP="003E4AF7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6)развитие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81C5D" w:rsidRPr="00051149" w:rsidRDefault="00381C5D" w:rsidP="003E4AF7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7) формирование эстетических потребностей, ценностей и чувств;</w:t>
      </w:r>
    </w:p>
    <w:p w:rsidR="00381C5D" w:rsidRPr="00051149" w:rsidRDefault="00381C5D" w:rsidP="003E4AF7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8) 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81C5D" w:rsidRPr="00051149" w:rsidRDefault="00381C5D" w:rsidP="003E4AF7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81C5D" w:rsidRPr="00051149" w:rsidRDefault="00381C5D" w:rsidP="003E4AF7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</w:t>
      </w:r>
    </w:p>
    <w:bookmarkEnd w:id="1"/>
    <w:bookmarkEnd w:id="2"/>
    <w:p w:rsidR="00A0430F" w:rsidRPr="00051149" w:rsidRDefault="00A0430F" w:rsidP="00A0430F">
      <w:pPr>
        <w:pStyle w:val="a6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A0430F" w:rsidRPr="00051149" w:rsidRDefault="00A0430F" w:rsidP="00A0430F">
      <w:pPr>
        <w:pStyle w:val="a6"/>
        <w:ind w:firstLine="0"/>
        <w:rPr>
          <w:rFonts w:ascii="Times New Roman" w:hAnsi="Times New Roman"/>
          <w:b/>
          <w:color w:val="auto"/>
          <w:sz w:val="24"/>
          <w:szCs w:val="24"/>
        </w:rPr>
      </w:pPr>
      <w:proofErr w:type="spellStart"/>
      <w:r w:rsidRPr="00051149">
        <w:rPr>
          <w:rFonts w:ascii="Times New Roman" w:hAnsi="Times New Roman"/>
          <w:b/>
          <w:color w:val="auto"/>
          <w:sz w:val="24"/>
          <w:szCs w:val="24"/>
        </w:rPr>
        <w:t>Метапредметные</w:t>
      </w:r>
      <w:proofErr w:type="spellEnd"/>
      <w:r w:rsidRPr="00051149">
        <w:rPr>
          <w:rFonts w:ascii="Times New Roman" w:hAnsi="Times New Roman"/>
          <w:b/>
          <w:color w:val="auto"/>
          <w:sz w:val="24"/>
          <w:szCs w:val="24"/>
        </w:rPr>
        <w:t xml:space="preserve"> результаты: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освоение способами решения проблем творческого и поискового характера;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   условиями её реализации, определять наиболее эффективные способы достижения результата;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lastRenderedPageBreak/>
        <w:t xml:space="preserve">формирование умения понимать причины успеха/неуспеха учебной деятельности и способности конструктивно действовать даже в </w:t>
      </w:r>
      <w:proofErr w:type="gramStart"/>
      <w:r w:rsidRPr="00051149">
        <w:rPr>
          <w:rFonts w:ascii="Times New Roman" w:hAnsi="Times New Roman"/>
          <w:color w:val="auto"/>
          <w:sz w:val="24"/>
          <w:szCs w:val="24"/>
        </w:rPr>
        <w:t>ситуациях  неуспеха</w:t>
      </w:r>
      <w:proofErr w:type="gramEnd"/>
      <w:r w:rsidRPr="00051149">
        <w:rPr>
          <w:rFonts w:ascii="Times New Roman" w:hAnsi="Times New Roman"/>
          <w:color w:val="auto"/>
          <w:sz w:val="24"/>
          <w:szCs w:val="24"/>
        </w:rPr>
        <w:t>;</w:t>
      </w:r>
    </w:p>
    <w:p w:rsidR="00381C5D" w:rsidRPr="00051149" w:rsidRDefault="00381C5D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освоение начальных форм познавательной и личностной рефлексии;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использование знаково-символических средств представления информации о книгах;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активное использование речевых средств для решения коммуникативных и познавательных задач;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  причинно-следственных связей, построения рассуждений;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A0430F" w:rsidRPr="00051149" w:rsidRDefault="00A0430F" w:rsidP="00A0430F">
      <w:pPr>
        <w:pStyle w:val="a6"/>
        <w:numPr>
          <w:ilvl w:val="0"/>
          <w:numId w:val="2"/>
        </w:numPr>
        <w:rPr>
          <w:rFonts w:ascii="Times New Roman" w:hAnsi="Times New Roman"/>
          <w:color w:val="auto"/>
          <w:sz w:val="24"/>
          <w:szCs w:val="24"/>
        </w:rPr>
      </w:pPr>
      <w:r w:rsidRPr="00051149">
        <w:rPr>
          <w:rFonts w:ascii="Times New Roman" w:hAnsi="Times New Roman"/>
          <w:color w:val="auto"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A0430F" w:rsidRPr="00051149" w:rsidRDefault="00A0430F" w:rsidP="00A043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0430F" w:rsidRPr="00051149" w:rsidRDefault="00A0430F" w:rsidP="00A0430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430F" w:rsidRPr="00051149" w:rsidRDefault="00A0430F" w:rsidP="00A0430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14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A0430F" w:rsidRPr="00051149" w:rsidRDefault="00A0430F" w:rsidP="00A0430F">
      <w:pPr>
        <w:pStyle w:val="a5"/>
        <w:numPr>
          <w:ilvl w:val="0"/>
          <w:numId w:val="3"/>
        </w:numPr>
        <w:jc w:val="both"/>
      </w:pPr>
      <w:r w:rsidRPr="00051149">
        <w:t>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A0430F" w:rsidRPr="00051149" w:rsidRDefault="00A0430F" w:rsidP="00A0430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149">
        <w:rPr>
          <w:rFonts w:ascii="Times New Roman" w:hAnsi="Times New Roman" w:cs="Times New Roman"/>
          <w:sz w:val="24"/>
          <w:szCs w:val="24"/>
        </w:rPr>
        <w:t>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A0430F" w:rsidRPr="00051149" w:rsidRDefault="00A0430F" w:rsidP="00A0430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149">
        <w:rPr>
          <w:rFonts w:ascii="Times New Roman" w:hAnsi="Times New Roman" w:cs="Times New Roman"/>
          <w:sz w:val="24"/>
          <w:szCs w:val="24"/>
        </w:rPr>
        <w:t>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A0430F" w:rsidRPr="00051149" w:rsidRDefault="00A0430F" w:rsidP="00A0430F">
      <w:pPr>
        <w:pStyle w:val="Default"/>
        <w:numPr>
          <w:ilvl w:val="0"/>
          <w:numId w:val="3"/>
        </w:numPr>
        <w:jc w:val="both"/>
        <w:rPr>
          <w:b/>
          <w:bCs/>
        </w:rPr>
      </w:pPr>
      <w:r w:rsidRPr="00051149">
        <w:t>достижение необходимого для продолжения образования уровня читательской компетентности, общего речевого развития</w:t>
      </w:r>
      <w:r w:rsidR="003E4AF7" w:rsidRPr="00051149">
        <w:t>, то есть овладение техникой чтения вслух и про себя, элементарными приемами интерпретации, анализа и преобразования художественных. научно-популярных и учебных текстов с использованием элементарных литературоведческих понятий;</w:t>
      </w:r>
    </w:p>
    <w:p w:rsidR="003E4AF7" w:rsidRPr="00051149" w:rsidRDefault="003E4AF7" w:rsidP="003E4AF7">
      <w:pPr>
        <w:pStyle w:val="Default"/>
        <w:numPr>
          <w:ilvl w:val="0"/>
          <w:numId w:val="3"/>
        </w:numPr>
        <w:jc w:val="both"/>
        <w:rPr>
          <w:b/>
          <w:bCs/>
        </w:rPr>
      </w:pPr>
      <w:r w:rsidRPr="00051149">
        <w:t>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</w:t>
      </w:r>
      <w:bookmarkStart w:id="3" w:name="sub_11113"/>
    </w:p>
    <w:bookmarkEnd w:id="3"/>
    <w:p w:rsidR="003139B6" w:rsidRPr="00051149" w:rsidRDefault="003139B6" w:rsidP="00A0430F">
      <w:pPr>
        <w:pStyle w:val="Default"/>
        <w:ind w:left="360"/>
        <w:jc w:val="both"/>
        <w:rPr>
          <w:b/>
          <w:bCs/>
        </w:rPr>
      </w:pPr>
    </w:p>
    <w:p w:rsidR="003139B6" w:rsidRDefault="003139B6" w:rsidP="00A0430F">
      <w:pPr>
        <w:pStyle w:val="Default"/>
        <w:ind w:left="360"/>
        <w:jc w:val="both"/>
        <w:rPr>
          <w:b/>
          <w:bCs/>
        </w:rPr>
      </w:pPr>
    </w:p>
    <w:p w:rsidR="003139B6" w:rsidRPr="00051149" w:rsidRDefault="003139B6" w:rsidP="0005114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51149">
        <w:rPr>
          <w:rFonts w:ascii="Times New Roman" w:hAnsi="Times New Roman"/>
          <w:b/>
          <w:bCs/>
          <w:sz w:val="24"/>
          <w:szCs w:val="24"/>
        </w:rPr>
        <w:t>Реализация программы обеспечивает достижение следующих предметных результатов:</w:t>
      </w:r>
    </w:p>
    <w:p w:rsidR="003139B6" w:rsidRPr="00051149" w:rsidRDefault="003139B6" w:rsidP="00051149">
      <w:pPr>
        <w:pStyle w:val="1"/>
        <w:spacing w:after="0" w:afterAutospacing="0"/>
        <w:ind w:right="4246"/>
        <w:jc w:val="both"/>
        <w:rPr>
          <w:rFonts w:eastAsia="Calibri"/>
          <w:kern w:val="0"/>
          <w:sz w:val="24"/>
          <w:szCs w:val="24"/>
          <w:lang w:val="ru-RU" w:eastAsia="en-US"/>
        </w:rPr>
      </w:pPr>
      <w:r w:rsidRPr="00051149">
        <w:rPr>
          <w:rFonts w:eastAsia="Calibri"/>
          <w:kern w:val="0"/>
          <w:sz w:val="24"/>
          <w:szCs w:val="24"/>
          <w:lang w:val="ru-RU" w:eastAsia="en-US"/>
        </w:rPr>
        <w:t>1) Выпускник научится:</w:t>
      </w:r>
    </w:p>
    <w:p w:rsidR="003139B6" w:rsidRPr="00051149" w:rsidRDefault="003139B6" w:rsidP="000511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сохранения и передачи нравственных ценностей и традиций; осознавать коммуникативно-эстетические возможности русского языка на основе изучения произведений русской литературы;</w:t>
      </w:r>
    </w:p>
    <w:p w:rsidR="003139B6" w:rsidRPr="00051149" w:rsidRDefault="003139B6" w:rsidP="0005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 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ориентироваться в нравственном содержании прочитанного, 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умения участвовать в обсуждении прослушанного/прочитанного текста, </w:t>
      </w:r>
      <w:r w:rsidRPr="00051149">
        <w:rPr>
          <w:rFonts w:ascii="Times New Roman" w:hAnsi="Times New Roman"/>
          <w:iCs/>
          <w:sz w:val="24"/>
          <w:szCs w:val="24"/>
        </w:rPr>
        <w:t xml:space="preserve">доказывать и подтверждать собственное мнение ссылками на текст; </w:t>
      </w:r>
      <w:r w:rsidRPr="00051149">
        <w:rPr>
          <w:rFonts w:ascii="Times New Roman" w:hAnsi="Times New Roman"/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</w:p>
    <w:p w:rsidR="003139B6" w:rsidRPr="00051149" w:rsidRDefault="003139B6" w:rsidP="0005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3139B6" w:rsidRPr="00051149" w:rsidRDefault="003139B6" w:rsidP="0005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139B6" w:rsidRPr="00051149" w:rsidRDefault="003139B6" w:rsidP="00051149">
      <w:pPr>
        <w:pStyle w:val="1"/>
        <w:spacing w:before="0" w:beforeAutospacing="0" w:after="0" w:afterAutospacing="0"/>
        <w:ind w:right="708"/>
        <w:jc w:val="both"/>
        <w:rPr>
          <w:rFonts w:eastAsia="Calibri"/>
          <w:i/>
          <w:kern w:val="0"/>
          <w:sz w:val="24"/>
          <w:szCs w:val="24"/>
          <w:lang w:val="ru-RU" w:eastAsia="en-US"/>
        </w:rPr>
      </w:pPr>
      <w:r w:rsidRPr="00051149">
        <w:rPr>
          <w:rFonts w:eastAsia="Calibri"/>
          <w:i/>
          <w:kern w:val="0"/>
          <w:sz w:val="24"/>
          <w:szCs w:val="24"/>
          <w:lang w:val="ru-RU" w:eastAsia="en-US"/>
        </w:rPr>
        <w:t>2) Выпускник получит возможность научиться: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61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воспринимать</w:t>
      </w:r>
      <w:r w:rsidRPr="00051149">
        <w:rPr>
          <w:bCs/>
          <w:i/>
        </w:rPr>
        <w:tab/>
        <w:t>художественную</w:t>
      </w:r>
      <w:r w:rsidRPr="00051149">
        <w:rPr>
          <w:bCs/>
          <w:i/>
        </w:rPr>
        <w:tab/>
        <w:t>литературу</w:t>
      </w:r>
      <w:r w:rsidRPr="00051149">
        <w:rPr>
          <w:bCs/>
          <w:i/>
        </w:rPr>
        <w:tab/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61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создавать серии иллюстраций по содержанию прочитанного (прослушанного) произведения;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58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 xml:space="preserve">пересказывать литературное произведение от имени одного из действующих лиц; 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58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писать сочинения по поводу прочитанного в виде читательских аннотации или отзыва;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58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создавать проекты в виде текста или презентаций с аудиовизуальной поддержкой и пояснениями.</w:t>
      </w:r>
    </w:p>
    <w:p w:rsidR="003139B6" w:rsidRPr="00051149" w:rsidRDefault="003139B6" w:rsidP="0005114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51149">
        <w:rPr>
          <w:rFonts w:ascii="Times New Roman" w:hAnsi="Times New Roman"/>
          <w:b/>
          <w:bCs/>
          <w:sz w:val="24"/>
          <w:szCs w:val="24"/>
        </w:rPr>
        <w:t>Достижение предметных результатов по годам обучения:</w:t>
      </w:r>
    </w:p>
    <w:p w:rsidR="003139B6" w:rsidRPr="00051149" w:rsidRDefault="003139B6" w:rsidP="00051149">
      <w:pPr>
        <w:pStyle w:val="a9"/>
        <w:ind w:left="0" w:right="469" w:firstLine="708"/>
        <w:rPr>
          <w:b/>
          <w:sz w:val="24"/>
          <w:szCs w:val="24"/>
        </w:rPr>
      </w:pPr>
      <w:r w:rsidRPr="00051149">
        <w:rPr>
          <w:sz w:val="24"/>
          <w:szCs w:val="24"/>
        </w:rPr>
        <w:t xml:space="preserve">К концу </w:t>
      </w:r>
      <w:r w:rsidRPr="00051149">
        <w:rPr>
          <w:b/>
          <w:sz w:val="24"/>
          <w:szCs w:val="24"/>
        </w:rPr>
        <w:t>первого года</w:t>
      </w:r>
      <w:r w:rsidRPr="00051149">
        <w:rPr>
          <w:sz w:val="24"/>
          <w:szCs w:val="24"/>
        </w:rPr>
        <w:t xml:space="preserve"> изучения учебного предмета «</w:t>
      </w:r>
      <w:r w:rsidRPr="00051149">
        <w:rPr>
          <w:bCs/>
          <w:sz w:val="24"/>
          <w:szCs w:val="24"/>
        </w:rPr>
        <w:t>Литературное чтение на родном (русском) языке</w:t>
      </w:r>
      <w:r w:rsidRPr="00051149">
        <w:rPr>
          <w:sz w:val="24"/>
          <w:szCs w:val="24"/>
        </w:rPr>
        <w:t xml:space="preserve">» обучающийся </w:t>
      </w:r>
      <w:r w:rsidRPr="00051149">
        <w:rPr>
          <w:b/>
          <w:sz w:val="24"/>
          <w:szCs w:val="24"/>
        </w:rPr>
        <w:t>научится: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lastRenderedPageBreak/>
        <w:t xml:space="preserve">совершенствовать в процессе чтения произведений русской литературы читательские умения: читать вслух, владеть элементарными приемами интерпретации художественных текстов;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читать наизусть стихотворные произведения по собственному выбору.</w:t>
      </w:r>
    </w:p>
    <w:p w:rsidR="003139B6" w:rsidRPr="00051149" w:rsidRDefault="003139B6" w:rsidP="00051149">
      <w:pPr>
        <w:pStyle w:val="a9"/>
        <w:ind w:left="0" w:right="469" w:firstLine="708"/>
        <w:rPr>
          <w:b/>
          <w:sz w:val="24"/>
          <w:szCs w:val="24"/>
        </w:rPr>
      </w:pPr>
      <w:r w:rsidRPr="00051149">
        <w:rPr>
          <w:b/>
          <w:i/>
          <w:sz w:val="24"/>
          <w:szCs w:val="24"/>
        </w:rPr>
        <w:t>Обучающийся получит возможность научиться</w:t>
      </w:r>
      <w:r w:rsidRPr="00051149">
        <w:rPr>
          <w:b/>
          <w:sz w:val="24"/>
          <w:szCs w:val="24"/>
        </w:rPr>
        <w:t>: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61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создавать серии иллюстраций с короткими устными текстами по содержанию прочитанного (прослушанного) произведения.</w:t>
      </w:r>
    </w:p>
    <w:p w:rsidR="003139B6" w:rsidRPr="00051149" w:rsidRDefault="003139B6" w:rsidP="00051149">
      <w:pPr>
        <w:pStyle w:val="a9"/>
        <w:ind w:left="0" w:right="469" w:firstLine="708"/>
        <w:rPr>
          <w:b/>
          <w:sz w:val="24"/>
          <w:szCs w:val="24"/>
        </w:rPr>
      </w:pPr>
      <w:r w:rsidRPr="00051149">
        <w:rPr>
          <w:sz w:val="24"/>
          <w:szCs w:val="24"/>
        </w:rPr>
        <w:t xml:space="preserve">К концу </w:t>
      </w:r>
      <w:r w:rsidRPr="00051149">
        <w:rPr>
          <w:b/>
          <w:sz w:val="24"/>
          <w:szCs w:val="24"/>
        </w:rPr>
        <w:t>второго года</w:t>
      </w:r>
      <w:r w:rsidRPr="00051149">
        <w:rPr>
          <w:sz w:val="24"/>
          <w:szCs w:val="24"/>
        </w:rPr>
        <w:t xml:space="preserve"> изучения учебного предмета «</w:t>
      </w:r>
      <w:r w:rsidRPr="00051149">
        <w:rPr>
          <w:bCs/>
          <w:sz w:val="24"/>
          <w:szCs w:val="24"/>
        </w:rPr>
        <w:t>Литературное чтение на родном (русском) языке</w:t>
      </w:r>
      <w:r w:rsidRPr="00051149">
        <w:rPr>
          <w:sz w:val="24"/>
          <w:szCs w:val="24"/>
        </w:rPr>
        <w:t xml:space="preserve">» обучающийся </w:t>
      </w:r>
      <w:r w:rsidRPr="00051149">
        <w:rPr>
          <w:b/>
          <w:sz w:val="24"/>
          <w:szCs w:val="24"/>
        </w:rPr>
        <w:t>научится: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ориентироваться в нравственном содержании прочитанного, соотносить поступки героев с нравственными нормами;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 художественных и учебных текстов;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</w:t>
      </w:r>
      <w:r w:rsidRPr="00051149">
        <w:rPr>
          <w:rFonts w:ascii="Times New Roman" w:hAnsi="Times New Roman"/>
          <w:iCs/>
          <w:sz w:val="24"/>
          <w:szCs w:val="24"/>
        </w:rPr>
        <w:t>доказывать и подтверждать собственное мнение ссылками на текст</w:t>
      </w:r>
      <w:r w:rsidRPr="00051149">
        <w:rPr>
          <w:rFonts w:ascii="Times New Roman" w:hAnsi="Times New Roman"/>
          <w:sz w:val="24"/>
          <w:szCs w:val="24"/>
        </w:rPr>
        <w:t>;</w:t>
      </w:r>
    </w:p>
    <w:p w:rsidR="003139B6" w:rsidRPr="00051149" w:rsidRDefault="003139B6" w:rsidP="0005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обогащать собственный круг чтения.</w:t>
      </w:r>
    </w:p>
    <w:p w:rsidR="003139B6" w:rsidRPr="00051149" w:rsidRDefault="003139B6" w:rsidP="00051149">
      <w:pPr>
        <w:pStyle w:val="a9"/>
        <w:ind w:left="0" w:right="469" w:firstLine="708"/>
        <w:rPr>
          <w:b/>
          <w:sz w:val="24"/>
          <w:szCs w:val="24"/>
        </w:rPr>
      </w:pPr>
      <w:r w:rsidRPr="00051149">
        <w:rPr>
          <w:b/>
          <w:i/>
          <w:sz w:val="24"/>
          <w:szCs w:val="24"/>
        </w:rPr>
        <w:t>Обучающийся получит возможность научиться</w:t>
      </w:r>
      <w:r w:rsidRPr="00051149">
        <w:rPr>
          <w:b/>
          <w:sz w:val="24"/>
          <w:szCs w:val="24"/>
        </w:rPr>
        <w:t>: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61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соотносить впечатления от прочитанных (прослушанных) произведений с впечатлениями от других видов искусства;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58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 xml:space="preserve">пересказывать литературное произведение от имени одного из действующих лиц. </w:t>
      </w:r>
    </w:p>
    <w:p w:rsidR="003139B6" w:rsidRPr="00051149" w:rsidRDefault="003139B6" w:rsidP="00051149">
      <w:pPr>
        <w:pStyle w:val="a9"/>
        <w:ind w:left="0" w:right="469" w:firstLine="708"/>
        <w:rPr>
          <w:sz w:val="24"/>
          <w:szCs w:val="24"/>
        </w:rPr>
      </w:pPr>
    </w:p>
    <w:p w:rsidR="003139B6" w:rsidRPr="00051149" w:rsidRDefault="003139B6" w:rsidP="00051149">
      <w:pPr>
        <w:pStyle w:val="a9"/>
        <w:ind w:left="0" w:right="469" w:firstLine="708"/>
        <w:rPr>
          <w:b/>
          <w:sz w:val="24"/>
          <w:szCs w:val="24"/>
        </w:rPr>
      </w:pPr>
      <w:r w:rsidRPr="00051149">
        <w:rPr>
          <w:sz w:val="24"/>
          <w:szCs w:val="24"/>
        </w:rPr>
        <w:t xml:space="preserve">К концу </w:t>
      </w:r>
      <w:r w:rsidRPr="00051149">
        <w:rPr>
          <w:b/>
          <w:sz w:val="24"/>
          <w:szCs w:val="24"/>
        </w:rPr>
        <w:t>третьего года</w:t>
      </w:r>
      <w:r w:rsidRPr="00051149">
        <w:rPr>
          <w:sz w:val="24"/>
          <w:szCs w:val="24"/>
        </w:rPr>
        <w:t xml:space="preserve"> изучения учебного предмета «</w:t>
      </w:r>
      <w:r w:rsidRPr="00051149">
        <w:rPr>
          <w:bCs/>
          <w:sz w:val="24"/>
          <w:szCs w:val="24"/>
        </w:rPr>
        <w:t>Литературное чтение на родном (русском) языке</w:t>
      </w:r>
      <w:r w:rsidRPr="00051149">
        <w:rPr>
          <w:sz w:val="24"/>
          <w:szCs w:val="24"/>
        </w:rPr>
        <w:t xml:space="preserve">» обучающийся </w:t>
      </w:r>
      <w:r w:rsidRPr="00051149">
        <w:rPr>
          <w:b/>
          <w:sz w:val="24"/>
          <w:szCs w:val="24"/>
        </w:rPr>
        <w:t>научится:</w:t>
      </w:r>
    </w:p>
    <w:p w:rsidR="003139B6" w:rsidRPr="00051149" w:rsidRDefault="003139B6" w:rsidP="000511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3139B6" w:rsidRPr="00051149" w:rsidRDefault="003139B6" w:rsidP="0005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осознавать значимость чтения русской литературы для познания мира, национальной истории и культуры;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давать и обосновывать нравственную оценку поступков героев;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 и анализа художественных, научно-популярных и учебных текстов;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</w:t>
      </w:r>
      <w:r w:rsidRPr="00051149">
        <w:rPr>
          <w:rFonts w:ascii="Times New Roman" w:hAnsi="Times New Roman"/>
          <w:iCs/>
          <w:sz w:val="24"/>
          <w:szCs w:val="24"/>
        </w:rPr>
        <w:t xml:space="preserve">доказывать и подтверждать собственное мнение ссылками на текст; </w:t>
      </w:r>
      <w:r w:rsidRPr="00051149">
        <w:rPr>
          <w:rFonts w:ascii="Times New Roman" w:hAnsi="Times New Roman"/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краткого);</w:t>
      </w:r>
    </w:p>
    <w:p w:rsidR="003139B6" w:rsidRPr="00051149" w:rsidRDefault="003139B6" w:rsidP="0005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пользоваться справочными источниками для понимания и получения дополнительной информации.</w:t>
      </w:r>
    </w:p>
    <w:p w:rsidR="003139B6" w:rsidRPr="00051149" w:rsidRDefault="003139B6" w:rsidP="00051149">
      <w:pPr>
        <w:pStyle w:val="a9"/>
        <w:ind w:left="0" w:right="469" w:firstLine="708"/>
        <w:rPr>
          <w:b/>
          <w:sz w:val="24"/>
          <w:szCs w:val="24"/>
        </w:rPr>
      </w:pPr>
      <w:r w:rsidRPr="00051149">
        <w:rPr>
          <w:b/>
          <w:i/>
          <w:sz w:val="24"/>
          <w:szCs w:val="24"/>
        </w:rPr>
        <w:t>Обучающийся получит возможность научиться</w:t>
      </w:r>
      <w:r w:rsidRPr="00051149">
        <w:rPr>
          <w:b/>
          <w:sz w:val="24"/>
          <w:szCs w:val="24"/>
        </w:rPr>
        <w:t>: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61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воспринимать</w:t>
      </w:r>
      <w:r w:rsidRPr="00051149">
        <w:rPr>
          <w:bCs/>
          <w:i/>
        </w:rPr>
        <w:tab/>
        <w:t>художественную</w:t>
      </w:r>
      <w:r w:rsidRPr="00051149">
        <w:rPr>
          <w:bCs/>
          <w:i/>
        </w:rPr>
        <w:tab/>
        <w:t>литературу</w:t>
      </w:r>
      <w:r w:rsidRPr="00051149">
        <w:rPr>
          <w:bCs/>
          <w:i/>
        </w:rPr>
        <w:tab/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58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lastRenderedPageBreak/>
        <w:t>создавать проекты в виде текста или презентаций с аудиовизуальной поддержкой и пояснениями;</w:t>
      </w:r>
    </w:p>
    <w:p w:rsidR="003139B6" w:rsidRPr="00051149" w:rsidRDefault="003139B6" w:rsidP="00051149">
      <w:pPr>
        <w:pStyle w:val="a9"/>
        <w:ind w:left="0" w:right="469" w:firstLine="708"/>
        <w:rPr>
          <w:sz w:val="24"/>
          <w:szCs w:val="24"/>
        </w:rPr>
      </w:pPr>
    </w:p>
    <w:p w:rsidR="003139B6" w:rsidRPr="00051149" w:rsidRDefault="003139B6" w:rsidP="00051149">
      <w:pPr>
        <w:pStyle w:val="a9"/>
        <w:ind w:left="0" w:right="469" w:firstLine="708"/>
        <w:rPr>
          <w:b/>
          <w:sz w:val="24"/>
          <w:szCs w:val="24"/>
        </w:rPr>
      </w:pPr>
      <w:r w:rsidRPr="00051149">
        <w:rPr>
          <w:sz w:val="24"/>
          <w:szCs w:val="24"/>
        </w:rPr>
        <w:t xml:space="preserve">К концу </w:t>
      </w:r>
      <w:r w:rsidRPr="00051149">
        <w:rPr>
          <w:b/>
          <w:sz w:val="24"/>
          <w:szCs w:val="24"/>
        </w:rPr>
        <w:t>четвёртого года</w:t>
      </w:r>
      <w:r w:rsidRPr="00051149">
        <w:rPr>
          <w:sz w:val="24"/>
          <w:szCs w:val="24"/>
        </w:rPr>
        <w:t xml:space="preserve"> изучения учебного предмета «</w:t>
      </w:r>
      <w:r w:rsidRPr="00051149">
        <w:rPr>
          <w:bCs/>
          <w:sz w:val="24"/>
          <w:szCs w:val="24"/>
        </w:rPr>
        <w:t>Литературное чтение на родном (русском) языке</w:t>
      </w:r>
      <w:r w:rsidRPr="00051149">
        <w:rPr>
          <w:sz w:val="24"/>
          <w:szCs w:val="24"/>
        </w:rPr>
        <w:t xml:space="preserve">» обучающийся </w:t>
      </w:r>
      <w:r w:rsidRPr="00051149">
        <w:rPr>
          <w:b/>
          <w:sz w:val="24"/>
          <w:szCs w:val="24"/>
        </w:rPr>
        <w:t>научится:</w:t>
      </w:r>
    </w:p>
    <w:p w:rsidR="003139B6" w:rsidRPr="00051149" w:rsidRDefault="003139B6" w:rsidP="0005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осознавать значимость чтения русской литературы для личного развития; для познания себя, для культурной самоидентификации; </w:t>
      </w:r>
    </w:p>
    <w:p w:rsidR="003139B6" w:rsidRPr="00051149" w:rsidRDefault="003139B6" w:rsidP="00051149">
      <w:pPr>
        <w:pStyle w:val="a5"/>
        <w:widowControl w:val="0"/>
        <w:tabs>
          <w:tab w:val="left" w:pos="1868"/>
          <w:tab w:val="left" w:pos="1869"/>
        </w:tabs>
        <w:autoSpaceDE w:val="0"/>
        <w:autoSpaceDN w:val="0"/>
        <w:spacing w:before="158"/>
        <w:ind w:left="0" w:right="261" w:firstLine="709"/>
        <w:contextualSpacing w:val="0"/>
        <w:jc w:val="both"/>
      </w:pPr>
      <w:r w:rsidRPr="00051149">
        <w:t>определять позиции героев художественного текста, позицию автора художественного текста;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интерпретации, анализа и преобразования художественных, научно-популярных и учебных текстов; </w:t>
      </w:r>
    </w:p>
    <w:p w:rsidR="003139B6" w:rsidRPr="00051149" w:rsidRDefault="003139B6" w:rsidP="000511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</w:t>
      </w:r>
      <w:r w:rsidRPr="00051149">
        <w:rPr>
          <w:rFonts w:ascii="Times New Roman" w:hAnsi="Times New Roman"/>
          <w:iCs/>
          <w:sz w:val="24"/>
          <w:szCs w:val="24"/>
        </w:rPr>
        <w:t xml:space="preserve">доказывать и подтверждать собственное мнение ссылками на текст; </w:t>
      </w:r>
      <w:r w:rsidRPr="00051149">
        <w:rPr>
          <w:rFonts w:ascii="Times New Roman" w:hAnsi="Times New Roman"/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адресатов);</w:t>
      </w:r>
    </w:p>
    <w:p w:rsidR="003139B6" w:rsidRPr="00051149" w:rsidRDefault="003139B6" w:rsidP="000511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3139B6" w:rsidRPr="00051149" w:rsidRDefault="003139B6" w:rsidP="00051149">
      <w:pPr>
        <w:pStyle w:val="a9"/>
        <w:ind w:left="0" w:right="469" w:firstLine="708"/>
        <w:rPr>
          <w:b/>
          <w:sz w:val="24"/>
          <w:szCs w:val="24"/>
        </w:rPr>
      </w:pPr>
      <w:r w:rsidRPr="00051149">
        <w:rPr>
          <w:b/>
          <w:i/>
          <w:sz w:val="24"/>
          <w:szCs w:val="24"/>
        </w:rPr>
        <w:t>Обучающийся получит возможность научиться</w:t>
      </w:r>
      <w:r w:rsidRPr="00051149">
        <w:rPr>
          <w:b/>
          <w:sz w:val="24"/>
          <w:szCs w:val="24"/>
        </w:rPr>
        <w:t>: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61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воспринимать</w:t>
      </w:r>
      <w:r w:rsidRPr="00051149">
        <w:rPr>
          <w:bCs/>
          <w:i/>
        </w:rPr>
        <w:tab/>
        <w:t>художественную</w:t>
      </w:r>
      <w:r w:rsidRPr="00051149">
        <w:rPr>
          <w:bCs/>
          <w:i/>
        </w:rPr>
        <w:tab/>
        <w:t>литературу</w:t>
      </w:r>
      <w:r w:rsidRPr="00051149">
        <w:rPr>
          <w:bCs/>
          <w:i/>
        </w:rPr>
        <w:tab/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58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писать сочинения по поводу прочитанного в виде читательских аннотации или отзыва;</w:t>
      </w:r>
    </w:p>
    <w:p w:rsidR="003139B6" w:rsidRPr="00051149" w:rsidRDefault="003139B6" w:rsidP="00051149">
      <w:pPr>
        <w:pStyle w:val="a5"/>
        <w:widowControl w:val="0"/>
        <w:tabs>
          <w:tab w:val="left" w:pos="1869"/>
        </w:tabs>
        <w:autoSpaceDE w:val="0"/>
        <w:autoSpaceDN w:val="0"/>
        <w:ind w:left="0" w:right="258" w:firstLine="709"/>
        <w:contextualSpacing w:val="0"/>
        <w:jc w:val="both"/>
        <w:rPr>
          <w:bCs/>
          <w:i/>
        </w:rPr>
      </w:pPr>
      <w:r w:rsidRPr="00051149">
        <w:rPr>
          <w:bCs/>
          <w:i/>
        </w:rPr>
        <w:t>создавать проекты в виде текста или презентаций с аудиовизуальной поддержкой и пояснениями;</w:t>
      </w:r>
    </w:p>
    <w:p w:rsidR="003139B6" w:rsidRPr="00051149" w:rsidRDefault="003139B6" w:rsidP="00051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9B6" w:rsidRPr="00051149" w:rsidRDefault="003139B6" w:rsidP="00051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9B6" w:rsidRPr="00051149" w:rsidRDefault="003139B6" w:rsidP="00051149">
      <w:pPr>
        <w:spacing w:after="0" w:line="240" w:lineRule="auto"/>
        <w:ind w:left="-142"/>
        <w:jc w:val="both"/>
        <w:rPr>
          <w:rFonts w:ascii="Times New Roman" w:hAnsi="Times New Roman"/>
          <w:b/>
          <w:caps/>
          <w:sz w:val="24"/>
          <w:szCs w:val="24"/>
        </w:rPr>
      </w:pPr>
      <w:r w:rsidRPr="00051149">
        <w:rPr>
          <w:rFonts w:ascii="Times New Roman" w:hAnsi="Times New Roman"/>
          <w:b/>
          <w:sz w:val="24"/>
          <w:szCs w:val="24"/>
        </w:rPr>
        <w:t>Содержание учебного предмета «Литературное чтение на родном (русском) языке»</w:t>
      </w:r>
    </w:p>
    <w:p w:rsidR="003139B6" w:rsidRPr="00051149" w:rsidRDefault="003139B6" w:rsidP="00051149">
      <w:pPr>
        <w:spacing w:after="0" w:line="240" w:lineRule="auto"/>
        <w:ind w:right="-143"/>
        <w:jc w:val="both"/>
        <w:rPr>
          <w:rFonts w:ascii="Times New Roman" w:hAnsi="Times New Roman"/>
          <w:b/>
          <w:i/>
          <w:sz w:val="24"/>
          <w:szCs w:val="24"/>
        </w:rPr>
      </w:pPr>
      <w:r w:rsidRPr="00051149">
        <w:rPr>
          <w:rFonts w:ascii="Times New Roman" w:hAnsi="Times New Roman"/>
          <w:b/>
          <w:i/>
          <w:sz w:val="24"/>
          <w:szCs w:val="24"/>
        </w:rPr>
        <w:t>Виды речевой и читательской деятельности</w:t>
      </w:r>
    </w:p>
    <w:p w:rsidR="003139B6" w:rsidRPr="00051149" w:rsidRDefault="003139B6" w:rsidP="00051149">
      <w:pPr>
        <w:spacing w:after="0" w:line="240" w:lineRule="auto"/>
        <w:ind w:left="1161" w:right="3992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51149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 w:rsidRPr="00051149">
        <w:rPr>
          <w:rFonts w:ascii="Times New Roman" w:hAnsi="Times New Roman"/>
          <w:b/>
          <w:sz w:val="24"/>
          <w:szCs w:val="24"/>
        </w:rPr>
        <w:t xml:space="preserve"> (слушание)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0" w:firstLine="709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Восприятие на слух и понимание художественных произведений, отражающих национально-культурные ценности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,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богатство русской речи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; умения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отвечать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на вопросы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по воспринятому на слух тексту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и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задавать вопросы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по содержанию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воспринято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го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на слух текста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. 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left="1134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val="x-none" w:eastAsia="x-none" w:bidi="ru-RU"/>
        </w:rPr>
      </w:pPr>
      <w:r w:rsidRPr="00051149">
        <w:rPr>
          <w:rFonts w:ascii="Times New Roman" w:eastAsia="Times New Roman" w:hAnsi="Times New Roman"/>
          <w:b/>
          <w:bCs/>
          <w:sz w:val="24"/>
          <w:szCs w:val="24"/>
          <w:lang w:val="x-none" w:eastAsia="x-none" w:bidi="ru-RU"/>
        </w:rPr>
        <w:t xml:space="preserve">Чтение </w:t>
      </w:r>
    </w:p>
    <w:p w:rsidR="003139B6" w:rsidRPr="00051149" w:rsidRDefault="003139B6" w:rsidP="00051149">
      <w:pPr>
        <w:pStyle w:val="a9"/>
        <w:spacing w:before="157"/>
        <w:ind w:left="0" w:right="259" w:firstLine="708"/>
        <w:rPr>
          <w:sz w:val="24"/>
          <w:szCs w:val="24"/>
        </w:rPr>
      </w:pPr>
      <w:r w:rsidRPr="00051149">
        <w:rPr>
          <w:i/>
          <w:sz w:val="24"/>
          <w:szCs w:val="24"/>
        </w:rPr>
        <w:t>Чтение вслух</w:t>
      </w:r>
      <w:r w:rsidRPr="00051149">
        <w:rPr>
          <w:b/>
          <w:sz w:val="24"/>
          <w:szCs w:val="24"/>
        </w:rPr>
        <w:t xml:space="preserve">. </w:t>
      </w:r>
      <w:r w:rsidRPr="00051149">
        <w:rPr>
          <w:sz w:val="24"/>
          <w:szCs w:val="24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3139B6" w:rsidRPr="00051149" w:rsidRDefault="003139B6" w:rsidP="00051149">
      <w:pPr>
        <w:pStyle w:val="a9"/>
        <w:spacing w:before="1"/>
        <w:ind w:left="0" w:right="259" w:firstLine="708"/>
        <w:rPr>
          <w:sz w:val="24"/>
          <w:szCs w:val="24"/>
        </w:rPr>
      </w:pPr>
      <w:r w:rsidRPr="00051149">
        <w:rPr>
          <w:i/>
          <w:sz w:val="24"/>
          <w:szCs w:val="24"/>
        </w:rPr>
        <w:t>Чтение про себя</w:t>
      </w:r>
      <w:r w:rsidRPr="00051149">
        <w:rPr>
          <w:b/>
          <w:sz w:val="24"/>
          <w:szCs w:val="24"/>
        </w:rPr>
        <w:t xml:space="preserve">. </w:t>
      </w:r>
      <w:r w:rsidRPr="00051149">
        <w:rPr>
          <w:sz w:val="24"/>
          <w:szCs w:val="24"/>
        </w:rPr>
        <w:t>Осознание при чтении про себя смысла доступных по объему и жанру произведений. Понимание особенностей разных видов чтения.</w:t>
      </w:r>
    </w:p>
    <w:p w:rsidR="003139B6" w:rsidRPr="00051149" w:rsidRDefault="003139B6" w:rsidP="00051149">
      <w:pPr>
        <w:widowControl w:val="0"/>
        <w:tabs>
          <w:tab w:val="left" w:pos="1538"/>
          <w:tab w:val="left" w:pos="3874"/>
          <w:tab w:val="left" w:pos="5224"/>
          <w:tab w:val="left" w:pos="7884"/>
          <w:tab w:val="left" w:pos="8279"/>
          <w:tab w:val="left" w:pos="8684"/>
          <w:tab w:val="left" w:pos="9228"/>
        </w:tabs>
        <w:autoSpaceDE w:val="0"/>
        <w:autoSpaceDN w:val="0"/>
        <w:spacing w:after="0" w:line="240" w:lineRule="auto"/>
        <w:ind w:right="261" w:firstLine="709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i/>
          <w:sz w:val="24"/>
          <w:szCs w:val="24"/>
          <w:lang w:eastAsia="x-none" w:bidi="ru-RU"/>
        </w:rPr>
        <w:t xml:space="preserve">Чтение произведений </w:t>
      </w:r>
      <w:r w:rsidRPr="00051149">
        <w:rPr>
          <w:rFonts w:ascii="Times New Roman" w:eastAsia="Times New Roman" w:hAnsi="Times New Roman"/>
          <w:i/>
          <w:sz w:val="24"/>
          <w:szCs w:val="24"/>
          <w:lang w:val="x-none" w:eastAsia="x-none" w:bidi="ru-RU"/>
        </w:rPr>
        <w:t>устного народного творчества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: 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ру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сск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ий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фольклорн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ый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текст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как источник познания ценностей и традиций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lastRenderedPageBreak/>
        <w:t xml:space="preserve">народа. 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1" w:firstLine="709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i/>
          <w:sz w:val="24"/>
          <w:szCs w:val="24"/>
          <w:lang w:eastAsia="x-none" w:bidi="ru-RU"/>
        </w:rPr>
        <w:t>Чтение</w:t>
      </w:r>
      <w:r w:rsidRPr="00051149">
        <w:rPr>
          <w:rFonts w:ascii="Times New Roman" w:eastAsia="Times New Roman" w:hAnsi="Times New Roman"/>
          <w:i/>
          <w:sz w:val="24"/>
          <w:szCs w:val="24"/>
          <w:lang w:val="x-none" w:eastAsia="x-none" w:bidi="ru-RU"/>
        </w:rPr>
        <w:t xml:space="preserve"> текст</w:t>
      </w:r>
      <w:r w:rsidRPr="00051149">
        <w:rPr>
          <w:rFonts w:ascii="Times New Roman" w:eastAsia="Times New Roman" w:hAnsi="Times New Roman"/>
          <w:i/>
          <w:sz w:val="24"/>
          <w:szCs w:val="24"/>
          <w:lang w:eastAsia="x-none" w:bidi="ru-RU"/>
        </w:rPr>
        <w:t>ов</w:t>
      </w:r>
      <w:r w:rsidRPr="00051149">
        <w:rPr>
          <w:rFonts w:ascii="Times New Roman" w:eastAsia="Times New Roman" w:hAnsi="Times New Roman"/>
          <w:i/>
          <w:sz w:val="24"/>
          <w:szCs w:val="24"/>
          <w:lang w:val="x-none" w:eastAsia="x-none" w:bidi="ru-RU"/>
        </w:rPr>
        <w:t xml:space="preserve"> художественных произведений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,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отражающих н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равственно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-этически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е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ценност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и и идеалы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, значимы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е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для национального сознания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и сохраняющиеся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в культурном пространстве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на протяжении многих эпох: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люб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о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в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ь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к Родине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, вера,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справедливост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ь, совесть,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сострадание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и др. </w:t>
      </w:r>
      <w:r w:rsidRPr="00051149">
        <w:rPr>
          <w:rFonts w:ascii="Times New Roman" w:eastAsia="Times New Roman" w:hAnsi="Times New Roman"/>
          <w:sz w:val="24"/>
          <w:szCs w:val="24"/>
          <w:shd w:val="clear" w:color="auto" w:fill="FFFFFF"/>
          <w:lang w:eastAsia="x-none" w:bidi="ru-RU"/>
        </w:rPr>
        <w:t>Ч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ерты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русск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ого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национальн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ого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характер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а: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доброта,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 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1" w:firstLine="709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М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ир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русского детства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Эмоционально-н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равственная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оценка поступков героев.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1" w:firstLine="709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Понимание особенностей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русской литературы: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раскрытие внутреннего мира героя, его переживаний;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обращение к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нравственн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ым проблемам. П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оэтически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е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представлени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я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русского народа о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мире природы (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солнце, </w:t>
      </w:r>
      <w:r w:rsidRPr="00051149">
        <w:rPr>
          <w:rFonts w:ascii="Times New Roman" w:eastAsia="Times New Roman" w:hAnsi="Times New Roman"/>
          <w:bCs/>
          <w:sz w:val="24"/>
          <w:szCs w:val="24"/>
          <w:lang w:val="x-none" w:eastAsia="x-none" w:bidi="ru-RU"/>
        </w:rPr>
        <w:t>поле</w:t>
      </w:r>
      <w:r w:rsidRPr="00051149">
        <w:rPr>
          <w:rFonts w:ascii="Times New Roman" w:eastAsia="Times New Roman" w:hAnsi="Times New Roman"/>
          <w:bCs/>
          <w:sz w:val="24"/>
          <w:szCs w:val="24"/>
          <w:lang w:eastAsia="x-none" w:bidi="ru-RU"/>
        </w:rPr>
        <w:t>,</w:t>
      </w:r>
      <w:r w:rsidRPr="00051149">
        <w:rPr>
          <w:rFonts w:ascii="Times New Roman" w:eastAsia="Times New Roman" w:hAnsi="Times New Roman"/>
          <w:bCs/>
          <w:sz w:val="24"/>
          <w:szCs w:val="24"/>
          <w:lang w:val="x-none" w:eastAsia="x-none" w:bidi="ru-RU"/>
        </w:rPr>
        <w:t xml:space="preserve"> лесе</w:t>
      </w:r>
      <w:r w:rsidRPr="00051149">
        <w:rPr>
          <w:rFonts w:ascii="Times New Roman" w:eastAsia="Times New Roman" w:hAnsi="Times New Roman"/>
          <w:bCs/>
          <w:sz w:val="24"/>
          <w:szCs w:val="24"/>
          <w:lang w:eastAsia="x-none" w:bidi="ru-RU"/>
        </w:rPr>
        <w:t xml:space="preserve">, </w:t>
      </w:r>
      <w:r w:rsidRPr="00051149">
        <w:rPr>
          <w:rFonts w:ascii="Times New Roman" w:eastAsia="Times New Roman" w:hAnsi="Times New Roman"/>
          <w:bCs/>
          <w:sz w:val="24"/>
          <w:szCs w:val="24"/>
          <w:lang w:val="x-none" w:eastAsia="x-none" w:bidi="ru-RU"/>
        </w:rPr>
        <w:t>реке, тумане</w:t>
      </w:r>
      <w:r w:rsidRPr="00051149">
        <w:rPr>
          <w:rFonts w:ascii="Times New Roman" w:eastAsia="Times New Roman" w:hAnsi="Times New Roman"/>
          <w:bCs/>
          <w:sz w:val="24"/>
          <w:szCs w:val="24"/>
          <w:lang w:eastAsia="x-none" w:bidi="ru-RU"/>
        </w:rPr>
        <w:t>,</w:t>
      </w:r>
      <w:r w:rsidRPr="00051149">
        <w:rPr>
          <w:rFonts w:ascii="Times New Roman" w:eastAsia="Times New Roman" w:hAnsi="Times New Roman"/>
          <w:bCs/>
          <w:sz w:val="24"/>
          <w:szCs w:val="24"/>
          <w:lang w:val="x-none" w:eastAsia="x-none" w:bidi="ru-RU"/>
        </w:rPr>
        <w:t xml:space="preserve"> ветре, морозе, грозе</w:t>
      </w:r>
      <w:r w:rsidRPr="00051149">
        <w:rPr>
          <w:rFonts w:ascii="Times New Roman" w:eastAsia="Times New Roman" w:hAnsi="Times New Roman"/>
          <w:bCs/>
          <w:sz w:val="24"/>
          <w:szCs w:val="24"/>
          <w:lang w:eastAsia="x-none" w:bidi="ru-RU"/>
        </w:rPr>
        <w:t xml:space="preserve"> и др.), отражение этих представлений в фольклоре и их развитие в русской поэзии и прозе. Сопоставление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состояния окружающего мира с чувствами и настроением человека.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57"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 w:bidi="ru-RU"/>
        </w:rPr>
      </w:pPr>
      <w:r w:rsidRPr="00051149">
        <w:rPr>
          <w:rFonts w:ascii="Times New Roman" w:eastAsia="Times New Roman" w:hAnsi="Times New Roman"/>
          <w:i/>
          <w:sz w:val="24"/>
          <w:szCs w:val="24"/>
          <w:lang w:eastAsia="x-none" w:bidi="ru-RU"/>
        </w:rPr>
        <w:t>Чтение</w:t>
      </w:r>
      <w:r w:rsidRPr="00051149">
        <w:rPr>
          <w:rFonts w:ascii="Times New Roman" w:eastAsia="Times New Roman" w:hAnsi="Times New Roman"/>
          <w:i/>
          <w:sz w:val="24"/>
          <w:szCs w:val="24"/>
          <w:lang w:val="x-none" w:eastAsia="x-none" w:bidi="ru-RU"/>
        </w:rPr>
        <w:t xml:space="preserve"> информационны</w:t>
      </w:r>
      <w:r w:rsidRPr="00051149">
        <w:rPr>
          <w:rFonts w:ascii="Times New Roman" w:eastAsia="Times New Roman" w:hAnsi="Times New Roman"/>
          <w:i/>
          <w:sz w:val="24"/>
          <w:szCs w:val="24"/>
          <w:lang w:eastAsia="x-none" w:bidi="ru-RU"/>
        </w:rPr>
        <w:t xml:space="preserve">х </w:t>
      </w:r>
      <w:r w:rsidRPr="00051149">
        <w:rPr>
          <w:rFonts w:ascii="Times New Roman" w:eastAsia="Times New Roman" w:hAnsi="Times New Roman"/>
          <w:i/>
          <w:sz w:val="24"/>
          <w:szCs w:val="24"/>
          <w:lang w:val="x-none" w:eastAsia="x-none" w:bidi="ru-RU"/>
        </w:rPr>
        <w:t>текст</w:t>
      </w:r>
      <w:r w:rsidRPr="00051149">
        <w:rPr>
          <w:rFonts w:ascii="Times New Roman" w:eastAsia="Times New Roman" w:hAnsi="Times New Roman"/>
          <w:i/>
          <w:sz w:val="24"/>
          <w:szCs w:val="24"/>
          <w:lang w:eastAsia="x-none" w:bidi="ru-RU"/>
        </w:rPr>
        <w:t xml:space="preserve">ов: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историко-культурны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й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комментари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й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к произведениям,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отдельные факты биографии авторов изучаемых текстов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. 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left="1134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val="x-none" w:eastAsia="x-none" w:bidi="ru-RU"/>
        </w:rPr>
      </w:pPr>
      <w:r w:rsidRPr="00051149">
        <w:rPr>
          <w:rFonts w:ascii="Times New Roman" w:eastAsia="Times New Roman" w:hAnsi="Times New Roman"/>
          <w:b/>
          <w:bCs/>
          <w:sz w:val="24"/>
          <w:szCs w:val="24"/>
          <w:lang w:val="x-none" w:eastAsia="x-none" w:bidi="ru-RU"/>
        </w:rPr>
        <w:t>Говорение (культура речевого общения)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0"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 w:bidi="ru-RU"/>
        </w:rPr>
      </w:pPr>
      <w:r w:rsidRPr="00051149">
        <w:rPr>
          <w:rFonts w:ascii="Times New Roman" w:eastAsia="Times New Roman" w:hAnsi="Times New Roman"/>
          <w:i/>
          <w:sz w:val="24"/>
          <w:szCs w:val="24"/>
          <w:lang w:eastAsia="x-none" w:bidi="ru-RU"/>
        </w:rPr>
        <w:t>Диалогическая и монологическая речь.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Участие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в коллективном обсуждении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прочитанных текстов,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д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оказ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ательство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собствен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ной точки з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рения с опорой на текст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; высказывания, отражающие специфику русской художественной литературы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.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П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ополнение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словарного запаса. Воспроизведение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услышанного или прочитанного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текста с опорой на ключевые слова,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иллюстрации к тексту (п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одробный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, к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раткий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, выборочный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пересказ текста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)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. 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0" w:firstLine="709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0"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 w:bidi="ru-RU"/>
        </w:rPr>
      </w:pP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Д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екламирова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ние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(ч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тение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наизусть) стихотворны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х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произведени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й по выбору учащихся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.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left="1134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val="x-none" w:eastAsia="x-none" w:bidi="ru-RU"/>
        </w:rPr>
      </w:pPr>
      <w:r w:rsidRPr="00051149">
        <w:rPr>
          <w:rFonts w:ascii="Times New Roman" w:eastAsia="Times New Roman" w:hAnsi="Times New Roman"/>
          <w:b/>
          <w:bCs/>
          <w:sz w:val="24"/>
          <w:szCs w:val="24"/>
          <w:lang w:val="x-none" w:eastAsia="x-none" w:bidi="ru-RU"/>
        </w:rPr>
        <w:t>Письмо (культура письменной речи)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57" w:firstLine="709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left="1134" w:right="257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b/>
          <w:sz w:val="24"/>
          <w:szCs w:val="24"/>
          <w:lang w:val="x-none" w:eastAsia="x-none" w:bidi="ru-RU"/>
        </w:rPr>
        <w:t>Библиографическая культура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Выбор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книг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по обсуждаемой проблематике, в том числе с опорой на </w:t>
      </w:r>
      <w:r w:rsidRPr="00051149">
        <w:rPr>
          <w:rStyle w:val="fontstyle01"/>
          <w:rFonts w:ascii="Times New Roman" w:hAnsi="Times New Roman"/>
          <w:sz w:val="24"/>
          <w:szCs w:val="24"/>
        </w:rPr>
        <w:t>список произведений для внеклассного чтения, рекомендованных в учебнике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.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Использование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соответствующи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х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возрасту словар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ей и энциклопедий, содержащих сведения о русской культуре.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55"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 w:bidi="ru-RU"/>
        </w:rPr>
      </w:pP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 w:bidi="ru-RU"/>
        </w:rPr>
      </w:pPr>
      <w:r w:rsidRPr="00051149"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 w:bidi="ru-RU"/>
        </w:rPr>
        <w:t>Круг чтения</w:t>
      </w:r>
    </w:p>
    <w:p w:rsidR="003139B6" w:rsidRPr="00051149" w:rsidRDefault="003139B6" w:rsidP="0005114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</w:t>
      </w:r>
      <w:r w:rsidRPr="00051149">
        <w:rPr>
          <w:rFonts w:ascii="Times New Roman" w:hAnsi="Times New Roman"/>
          <w:sz w:val="24"/>
          <w:szCs w:val="24"/>
        </w:rPr>
        <w:lastRenderedPageBreak/>
        <w:t>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:rsidR="003139B6" w:rsidRPr="00051149" w:rsidRDefault="003139B6" w:rsidP="0005114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3139B6" w:rsidRPr="00051149" w:rsidRDefault="003139B6" w:rsidP="000511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 w:bidi="ru-RU"/>
        </w:rPr>
        <w:t>Литературоведческая пропедевтика (практическое освоение)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1" w:firstLine="709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Жанровое разнообразие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 изучаемых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произведени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й: малые и большие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фольклорные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формы;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литератур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ная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сказка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;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рассказ,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притча,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стихотворение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. Прозаическая и поэтическая речь;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художественный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вымысел;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сюжет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;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тема; герой произведения; портрет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; пейзаж; ритм; рифма. Н</w:t>
      </w:r>
      <w:proofErr w:type="spellStart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ациональн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ое</w:t>
      </w:r>
      <w:proofErr w:type="spellEnd"/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своеобрази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е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 xml:space="preserve">сравнений и 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>метафор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; их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значени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е</w:t>
      </w:r>
      <w:r w:rsidRPr="00051149">
        <w:rPr>
          <w:rFonts w:ascii="Times New Roman" w:eastAsia="Times New Roman" w:hAnsi="Times New Roman"/>
          <w:sz w:val="24"/>
          <w:szCs w:val="24"/>
          <w:lang w:val="x-none" w:eastAsia="x-none" w:bidi="ru-RU"/>
        </w:rPr>
        <w:t xml:space="preserve"> в художественной речи</w:t>
      </w:r>
      <w:r w:rsidRPr="00051149">
        <w:rPr>
          <w:rFonts w:ascii="Times New Roman" w:eastAsia="Times New Roman" w:hAnsi="Times New Roman"/>
          <w:sz w:val="24"/>
          <w:szCs w:val="24"/>
          <w:lang w:eastAsia="x-none" w:bidi="ru-RU"/>
        </w:rPr>
        <w:t>.</w:t>
      </w: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1" w:firstLine="709"/>
        <w:jc w:val="both"/>
        <w:rPr>
          <w:rFonts w:ascii="Times New Roman" w:eastAsia="Times New Roman" w:hAnsi="Times New Roman"/>
          <w:sz w:val="24"/>
          <w:szCs w:val="24"/>
          <w:lang w:eastAsia="x-none" w:bidi="ru-RU"/>
        </w:rPr>
      </w:pPr>
    </w:p>
    <w:p w:rsidR="003139B6" w:rsidRPr="00051149" w:rsidRDefault="003139B6" w:rsidP="00051149">
      <w:pPr>
        <w:widowControl w:val="0"/>
        <w:autoSpaceDE w:val="0"/>
        <w:autoSpaceDN w:val="0"/>
        <w:spacing w:after="0" w:line="240" w:lineRule="auto"/>
        <w:ind w:right="260"/>
        <w:jc w:val="both"/>
        <w:outlineLvl w:val="0"/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 w:bidi="ru-RU"/>
        </w:rPr>
      </w:pPr>
      <w:r w:rsidRPr="00051149"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 w:bidi="ru-RU"/>
        </w:rPr>
        <w:t xml:space="preserve">Творческая деятельность обучающихся (на основе </w:t>
      </w:r>
      <w:r w:rsidRPr="00051149">
        <w:rPr>
          <w:rFonts w:ascii="Times New Roman" w:eastAsia="Times New Roman" w:hAnsi="Times New Roman"/>
          <w:b/>
          <w:bCs/>
          <w:i/>
          <w:sz w:val="24"/>
          <w:szCs w:val="24"/>
          <w:lang w:eastAsia="x-none" w:bidi="ru-RU"/>
        </w:rPr>
        <w:t xml:space="preserve">изученных </w:t>
      </w:r>
      <w:r w:rsidRPr="00051149">
        <w:rPr>
          <w:rFonts w:ascii="Times New Roman" w:eastAsia="Times New Roman" w:hAnsi="Times New Roman"/>
          <w:b/>
          <w:bCs/>
          <w:i/>
          <w:sz w:val="24"/>
          <w:szCs w:val="24"/>
          <w:lang w:val="x-none" w:eastAsia="x-none" w:bidi="ru-RU"/>
        </w:rPr>
        <w:t>литературных произведений)</w:t>
      </w:r>
    </w:p>
    <w:p w:rsidR="003139B6" w:rsidRPr="00051149" w:rsidRDefault="003139B6" w:rsidP="00051149">
      <w:pPr>
        <w:spacing w:after="0" w:line="240" w:lineRule="auto"/>
        <w:ind w:right="257" w:firstLine="709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Интерпретация литературного произведения в творческой деятельности учащихся: чтение по ролям, </w:t>
      </w:r>
      <w:proofErr w:type="spellStart"/>
      <w:r w:rsidRPr="00051149">
        <w:rPr>
          <w:rFonts w:ascii="Times New Roman" w:hAnsi="Times New Roman"/>
          <w:sz w:val="24"/>
          <w:szCs w:val="24"/>
        </w:rPr>
        <w:t>инсценирование</w:t>
      </w:r>
      <w:proofErr w:type="spellEnd"/>
      <w:r w:rsidRPr="00051149">
        <w:rPr>
          <w:rFonts w:ascii="Times New Roman" w:hAnsi="Times New Roman"/>
          <w:sz w:val="24"/>
          <w:szCs w:val="24"/>
        </w:rPr>
        <w:t>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3139B6" w:rsidRPr="00051149" w:rsidRDefault="003139B6" w:rsidP="0005114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39B6" w:rsidRPr="00051149" w:rsidRDefault="003139B6" w:rsidP="00051149">
      <w:pPr>
        <w:pStyle w:val="Default"/>
        <w:ind w:left="360"/>
        <w:jc w:val="both"/>
        <w:rPr>
          <w:b/>
          <w:bCs/>
        </w:rPr>
      </w:pPr>
    </w:p>
    <w:p w:rsidR="00292C4A" w:rsidRPr="00051149" w:rsidRDefault="00292C4A" w:rsidP="00051149">
      <w:pPr>
        <w:pStyle w:val="Default"/>
        <w:jc w:val="both"/>
        <w:rPr>
          <w:b/>
          <w:bCs/>
        </w:rPr>
      </w:pPr>
    </w:p>
    <w:p w:rsidR="00292C4A" w:rsidRPr="00051149" w:rsidRDefault="00292C4A" w:rsidP="00051149">
      <w:pPr>
        <w:pStyle w:val="Default"/>
        <w:jc w:val="center"/>
      </w:pPr>
      <w:r w:rsidRPr="00051149">
        <w:rPr>
          <w:b/>
          <w:bCs/>
        </w:rPr>
        <w:t>СОДЕРЖАНИЕ УЧЕБНОГО ПРЕДМЕТА</w:t>
      </w:r>
    </w:p>
    <w:p w:rsidR="00292C4A" w:rsidRPr="00051149" w:rsidRDefault="00292C4A" w:rsidP="00051149">
      <w:pPr>
        <w:pStyle w:val="Default"/>
        <w:jc w:val="both"/>
        <w:rPr>
          <w:b/>
          <w:bCs/>
        </w:rPr>
      </w:pPr>
      <w:r w:rsidRPr="00051149">
        <w:rPr>
          <w:b/>
          <w:bCs/>
        </w:rPr>
        <w:t>1 класс</w:t>
      </w:r>
    </w:p>
    <w:p w:rsidR="00292C4A" w:rsidRPr="00051149" w:rsidRDefault="00292C4A" w:rsidP="00051149">
      <w:pPr>
        <w:pStyle w:val="Default"/>
        <w:jc w:val="both"/>
        <w:rPr>
          <w:b/>
          <w:bCs/>
        </w:rPr>
      </w:pPr>
      <w:r w:rsidRPr="00051149">
        <w:rPr>
          <w:b/>
          <w:bCs/>
        </w:rPr>
        <w:t>«Россия - наша Родина» (2 часа)</w:t>
      </w:r>
    </w:p>
    <w:p w:rsidR="00292C4A" w:rsidRPr="00051149" w:rsidRDefault="00292C4A" w:rsidP="00051149">
      <w:pPr>
        <w:pStyle w:val="Default"/>
        <w:jc w:val="both"/>
      </w:pPr>
      <w:proofErr w:type="spellStart"/>
      <w:r w:rsidRPr="00051149">
        <w:t>П.Воронько</w:t>
      </w:r>
      <w:proofErr w:type="spellEnd"/>
      <w:r w:rsidRPr="00051149">
        <w:t xml:space="preserve"> «Лучше нет родного края», Г </w:t>
      </w:r>
      <w:proofErr w:type="spellStart"/>
      <w:r w:rsidRPr="00051149">
        <w:t>Ладонщиков</w:t>
      </w:r>
      <w:proofErr w:type="spellEnd"/>
      <w:r w:rsidRPr="00051149">
        <w:t xml:space="preserve"> «Родное </w:t>
      </w:r>
      <w:proofErr w:type="spellStart"/>
      <w:r w:rsidRPr="00051149">
        <w:t>гнѐздышко</w:t>
      </w:r>
      <w:proofErr w:type="spellEnd"/>
      <w:r w:rsidRPr="00051149">
        <w:t xml:space="preserve">», «Наша Родина», </w:t>
      </w:r>
      <w:proofErr w:type="spellStart"/>
      <w:r w:rsidRPr="00051149">
        <w:t>М.Матусовский</w:t>
      </w:r>
      <w:proofErr w:type="spellEnd"/>
      <w:r w:rsidRPr="00051149">
        <w:t xml:space="preserve"> «С чего начинается Родина</w:t>
      </w:r>
      <w:proofErr w:type="gramStart"/>
      <w:r w:rsidRPr="00051149">
        <w:t>» .</w:t>
      </w:r>
      <w:proofErr w:type="gramEnd"/>
    </w:p>
    <w:p w:rsidR="00292C4A" w:rsidRPr="00051149" w:rsidRDefault="00292C4A" w:rsidP="00051149">
      <w:pPr>
        <w:pStyle w:val="Default"/>
        <w:jc w:val="both"/>
      </w:pPr>
      <w:r w:rsidRPr="00051149">
        <w:rPr>
          <w:b/>
          <w:bCs/>
        </w:rPr>
        <w:t>«Фольклор нашего народа» (6 часов)</w:t>
      </w:r>
    </w:p>
    <w:p w:rsidR="00292C4A" w:rsidRPr="00051149" w:rsidRDefault="00292C4A" w:rsidP="00051149">
      <w:pPr>
        <w:pStyle w:val="Default"/>
        <w:jc w:val="both"/>
      </w:pPr>
      <w:r w:rsidRPr="00051149">
        <w:t xml:space="preserve">Пословицы и поговорки о Родине, о детях, о правде, о добре и зле; о дружбе. </w:t>
      </w:r>
      <w:r w:rsidRPr="00051149">
        <w:rPr>
          <w:i/>
          <w:iCs/>
        </w:rPr>
        <w:t xml:space="preserve">«На ярмарке» </w:t>
      </w:r>
      <w:r w:rsidRPr="00051149">
        <w:t xml:space="preserve">Русские народные </w:t>
      </w:r>
      <w:proofErr w:type="spellStart"/>
      <w:r w:rsidRPr="00051149">
        <w:t>потешки</w:t>
      </w:r>
      <w:proofErr w:type="spellEnd"/>
      <w:r w:rsidRPr="00051149">
        <w:t xml:space="preserve"> и прибаутки, небылица. Народные песенки. Русская народная песня «</w:t>
      </w:r>
      <w:proofErr w:type="spellStart"/>
      <w:r w:rsidRPr="00051149">
        <w:t>Берѐзонька</w:t>
      </w:r>
      <w:proofErr w:type="spellEnd"/>
      <w:r w:rsidRPr="00051149">
        <w:t xml:space="preserve">». Русские народные игры. Считалки. Игра «Вася – </w:t>
      </w:r>
      <w:proofErr w:type="spellStart"/>
      <w:r w:rsidRPr="00051149">
        <w:t>гусѐночек</w:t>
      </w:r>
      <w:proofErr w:type="spellEnd"/>
      <w:r w:rsidRPr="00051149">
        <w:t xml:space="preserve">», «У медведя во бору». «Ни окошек, ни дверей». Народные загадки в стихах и прозе. Русские народные сказки. Русская народная сказка «Пузырь, Соломинка и Лапоть». Проект «Книжка-малышка» </w:t>
      </w:r>
    </w:p>
    <w:p w:rsidR="00292C4A" w:rsidRPr="00051149" w:rsidRDefault="00292C4A" w:rsidP="00051149">
      <w:pPr>
        <w:pStyle w:val="Default"/>
        <w:jc w:val="both"/>
      </w:pPr>
      <w:r w:rsidRPr="00051149">
        <w:rPr>
          <w:b/>
          <w:bCs/>
        </w:rPr>
        <w:t>О братьях наших меньших» (6 часов)</w:t>
      </w:r>
    </w:p>
    <w:p w:rsidR="00292C4A" w:rsidRPr="00051149" w:rsidRDefault="00292C4A" w:rsidP="00051149">
      <w:pPr>
        <w:pStyle w:val="Default"/>
        <w:jc w:val="both"/>
      </w:pPr>
      <w:r w:rsidRPr="00051149">
        <w:t xml:space="preserve">М.М. Пришвин. Журка. Н.И. Сладков. Весенняя баня. С.Я. Маршак. Зоосад. Б.В. </w:t>
      </w:r>
      <w:proofErr w:type="spellStart"/>
      <w:r w:rsidRPr="00051149">
        <w:t>Заходер</w:t>
      </w:r>
      <w:proofErr w:type="spellEnd"/>
      <w:r w:rsidRPr="00051149">
        <w:t>. Птичья школа. В.В. Бианки. Музыкальная канарейка. Посещение школьной библиотеки.</w:t>
      </w:r>
    </w:p>
    <w:p w:rsidR="00292C4A" w:rsidRPr="00051149" w:rsidRDefault="00292C4A" w:rsidP="00051149">
      <w:pPr>
        <w:pStyle w:val="Default"/>
        <w:jc w:val="both"/>
      </w:pPr>
      <w:r w:rsidRPr="00051149">
        <w:rPr>
          <w:b/>
          <w:bCs/>
        </w:rPr>
        <w:t>«Времена года» (8 часов)</w:t>
      </w:r>
    </w:p>
    <w:p w:rsidR="00292C4A" w:rsidRPr="00051149" w:rsidRDefault="00292C4A" w:rsidP="00051149">
      <w:pPr>
        <w:pStyle w:val="Default"/>
        <w:jc w:val="both"/>
      </w:pPr>
      <w:r w:rsidRPr="00051149">
        <w:t xml:space="preserve">И. Соколов-Микитов. </w:t>
      </w:r>
      <w:proofErr w:type="spellStart"/>
      <w:r w:rsidRPr="00051149">
        <w:t>Осень.А.Плещеев</w:t>
      </w:r>
      <w:proofErr w:type="spellEnd"/>
      <w:r w:rsidRPr="00051149">
        <w:t xml:space="preserve">. Осень наступила.  </w:t>
      </w:r>
      <w:proofErr w:type="spellStart"/>
      <w:r w:rsidRPr="00051149">
        <w:t>К.Ушинский</w:t>
      </w:r>
      <w:proofErr w:type="spellEnd"/>
      <w:r w:rsidRPr="00051149">
        <w:t xml:space="preserve">. Выпал снег. </w:t>
      </w:r>
      <w:proofErr w:type="spellStart"/>
      <w:r w:rsidRPr="00051149">
        <w:t>Н.Некрасов</w:t>
      </w:r>
      <w:proofErr w:type="spellEnd"/>
      <w:r w:rsidRPr="00051149">
        <w:t xml:space="preserve">. Новогоднее поздравление снеговика. </w:t>
      </w:r>
    </w:p>
    <w:p w:rsidR="00292C4A" w:rsidRPr="00051149" w:rsidRDefault="00292C4A" w:rsidP="00051149">
      <w:pPr>
        <w:pStyle w:val="Default"/>
        <w:jc w:val="both"/>
        <w:rPr>
          <w:b/>
        </w:rPr>
      </w:pPr>
      <w:proofErr w:type="spellStart"/>
      <w:r w:rsidRPr="00051149">
        <w:t>М.Пришвин</w:t>
      </w:r>
      <w:proofErr w:type="spellEnd"/>
      <w:r w:rsidRPr="00051149">
        <w:t xml:space="preserve">. Цветут березки. И.С. Соколов-Микитов. Лето в лесу. </w:t>
      </w:r>
      <w:proofErr w:type="spellStart"/>
      <w:r w:rsidRPr="00051149">
        <w:t>А.Фет</w:t>
      </w:r>
      <w:proofErr w:type="spellEnd"/>
      <w:r w:rsidRPr="00051149">
        <w:t>. «Летний вечер».</w:t>
      </w:r>
      <w:r w:rsidRPr="00051149">
        <w:rPr>
          <w:b/>
        </w:rPr>
        <w:t xml:space="preserve"> </w:t>
      </w:r>
    </w:p>
    <w:p w:rsidR="00292C4A" w:rsidRPr="00051149" w:rsidRDefault="00292C4A" w:rsidP="00051149">
      <w:pPr>
        <w:pStyle w:val="Default"/>
        <w:jc w:val="both"/>
      </w:pPr>
      <w:r w:rsidRPr="00051149">
        <w:rPr>
          <w:b/>
        </w:rPr>
        <w:t xml:space="preserve">Маленькие и большие секреты страны </w:t>
      </w:r>
      <w:proofErr w:type="spellStart"/>
      <w:r w:rsidRPr="00051149">
        <w:rPr>
          <w:b/>
        </w:rPr>
        <w:t>Литературии</w:t>
      </w:r>
      <w:proofErr w:type="spellEnd"/>
      <w:r w:rsidRPr="00051149">
        <w:rPr>
          <w:b/>
        </w:rPr>
        <w:t xml:space="preserve"> (8часов)</w:t>
      </w:r>
    </w:p>
    <w:p w:rsidR="00292C4A" w:rsidRPr="00051149" w:rsidRDefault="00292C4A" w:rsidP="00051149">
      <w:pPr>
        <w:pStyle w:val="Default"/>
        <w:jc w:val="both"/>
      </w:pPr>
      <w:proofErr w:type="spellStart"/>
      <w:r w:rsidRPr="00051149">
        <w:lastRenderedPageBreak/>
        <w:t>К.Ушинский</w:t>
      </w:r>
      <w:proofErr w:type="spellEnd"/>
      <w:r w:rsidRPr="00051149">
        <w:t xml:space="preserve"> «Худо тому, кто добра не делает никому». </w:t>
      </w:r>
      <w:proofErr w:type="spellStart"/>
      <w:r w:rsidRPr="00051149">
        <w:t>Г.Юдин</w:t>
      </w:r>
      <w:proofErr w:type="spellEnd"/>
      <w:r w:rsidRPr="00051149">
        <w:t xml:space="preserve"> «Почему А первая». </w:t>
      </w:r>
      <w:proofErr w:type="spellStart"/>
      <w:r w:rsidRPr="00051149">
        <w:t>Т.Коти</w:t>
      </w:r>
      <w:proofErr w:type="spellEnd"/>
      <w:r w:rsidRPr="00051149">
        <w:t xml:space="preserve"> «Катя и буквы». </w:t>
      </w:r>
      <w:proofErr w:type="spellStart"/>
      <w:r w:rsidRPr="00051149">
        <w:t>Н.Кончаловская</w:t>
      </w:r>
      <w:proofErr w:type="spellEnd"/>
      <w:r w:rsidRPr="00051149">
        <w:t xml:space="preserve"> «Козлята». </w:t>
      </w:r>
      <w:proofErr w:type="spellStart"/>
      <w:r w:rsidRPr="00051149">
        <w:t>В.Лунин</w:t>
      </w:r>
      <w:proofErr w:type="spellEnd"/>
      <w:r w:rsidRPr="00051149">
        <w:t xml:space="preserve"> «Волк». </w:t>
      </w:r>
      <w:proofErr w:type="spellStart"/>
      <w:r w:rsidRPr="00051149">
        <w:t>Т.Павлова</w:t>
      </w:r>
      <w:proofErr w:type="spellEnd"/>
      <w:r w:rsidRPr="00051149">
        <w:t xml:space="preserve"> «Рассказ мудрой вороны». </w:t>
      </w:r>
      <w:proofErr w:type="spellStart"/>
      <w:r w:rsidRPr="00051149">
        <w:t>Е.Благинина</w:t>
      </w:r>
      <w:proofErr w:type="spellEnd"/>
      <w:r w:rsidRPr="00051149">
        <w:t xml:space="preserve"> «Четыре </w:t>
      </w:r>
      <w:proofErr w:type="spellStart"/>
      <w:r w:rsidRPr="00051149">
        <w:t>Анюточки</w:t>
      </w:r>
      <w:proofErr w:type="spellEnd"/>
      <w:r w:rsidRPr="00051149">
        <w:t xml:space="preserve">». </w:t>
      </w:r>
      <w:proofErr w:type="spellStart"/>
      <w:r w:rsidRPr="00051149">
        <w:t>С.Маршак</w:t>
      </w:r>
      <w:proofErr w:type="spellEnd"/>
      <w:r w:rsidRPr="00051149">
        <w:t xml:space="preserve"> «Курочка ряба и десять утят». «Два лентяя» татарская народная сказка. «Заяц и черепаха» ингушская народная сказка. Викторина по пройденным произведениям.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1149">
        <w:rPr>
          <w:rFonts w:ascii="Times New Roman" w:hAnsi="Times New Roman"/>
          <w:b/>
          <w:sz w:val="24"/>
          <w:szCs w:val="24"/>
        </w:rPr>
        <w:t>«Сказки народов мира» (3 часа)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«Два лентяя» татарская народная сказка, «Заяц и черепаха» ингушская народная сказка, Проектное задание</w:t>
      </w:r>
    </w:p>
    <w:p w:rsidR="00B17E7C" w:rsidRPr="00051149" w:rsidRDefault="00B17E7C" w:rsidP="00051149">
      <w:pPr>
        <w:pStyle w:val="Default"/>
        <w:jc w:val="both"/>
      </w:pPr>
    </w:p>
    <w:p w:rsidR="00292C4A" w:rsidRPr="00051149" w:rsidRDefault="00292C4A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92C4A" w:rsidRPr="00051149" w:rsidRDefault="00292C4A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17E7C" w:rsidRPr="00051149" w:rsidRDefault="00B17E7C" w:rsidP="00051149">
      <w:pPr>
        <w:pStyle w:val="Default"/>
        <w:jc w:val="both"/>
        <w:rPr>
          <w:b/>
        </w:rPr>
      </w:pPr>
      <w:r w:rsidRPr="00051149">
        <w:rPr>
          <w:b/>
        </w:rPr>
        <w:t>2 класс</w:t>
      </w:r>
    </w:p>
    <w:p w:rsidR="00B17E7C" w:rsidRPr="00051149" w:rsidRDefault="00B17E7C" w:rsidP="00051149">
      <w:pPr>
        <w:pStyle w:val="Default"/>
        <w:jc w:val="both"/>
        <w:rPr>
          <w:b/>
        </w:rPr>
      </w:pP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1149">
        <w:rPr>
          <w:rFonts w:ascii="Times New Roman" w:hAnsi="Times New Roman"/>
          <w:b/>
          <w:bCs/>
          <w:sz w:val="24"/>
          <w:szCs w:val="24"/>
        </w:rPr>
        <w:t>«Россия - наша Родина» (2 часа)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В. Степанов «Что мы Родиной </w:t>
      </w:r>
      <w:proofErr w:type="spellStart"/>
      <w:r w:rsidRPr="00051149">
        <w:t>зовѐм</w:t>
      </w:r>
      <w:proofErr w:type="spellEnd"/>
      <w:r w:rsidRPr="00051149">
        <w:t>». К. Паустовский «Моя Россия».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1149">
        <w:rPr>
          <w:rFonts w:ascii="Times New Roman" w:hAnsi="Times New Roman"/>
          <w:b/>
          <w:bCs/>
          <w:sz w:val="24"/>
          <w:szCs w:val="24"/>
        </w:rPr>
        <w:t xml:space="preserve">«Фольклор нашего народа» (8 часов) 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>Календарные народные праздники и обряды. «Мир фольклора – мир народной мудрости». «Мир пословиц и поговорок».  «Загадки и народные приметы о временах года».  Проект «Загадки». Проект. Сборник «Фольклор нашего народа».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1149">
        <w:rPr>
          <w:rFonts w:ascii="Times New Roman" w:hAnsi="Times New Roman"/>
          <w:b/>
          <w:bCs/>
          <w:sz w:val="24"/>
          <w:szCs w:val="24"/>
        </w:rPr>
        <w:t xml:space="preserve">«О братьях наших </w:t>
      </w:r>
      <w:proofErr w:type="gramStart"/>
      <w:r w:rsidRPr="00051149">
        <w:rPr>
          <w:rFonts w:ascii="Times New Roman" w:hAnsi="Times New Roman"/>
          <w:b/>
          <w:bCs/>
          <w:sz w:val="24"/>
          <w:szCs w:val="24"/>
        </w:rPr>
        <w:t>меньших»(</w:t>
      </w:r>
      <w:proofErr w:type="gramEnd"/>
      <w:r w:rsidRPr="00051149">
        <w:rPr>
          <w:rFonts w:ascii="Times New Roman" w:hAnsi="Times New Roman"/>
          <w:b/>
          <w:bCs/>
          <w:sz w:val="24"/>
          <w:szCs w:val="24"/>
        </w:rPr>
        <w:t>6часов)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Г.А. </w:t>
      </w:r>
      <w:proofErr w:type="spellStart"/>
      <w:r w:rsidRPr="00051149">
        <w:t>Скребицкий</w:t>
      </w:r>
      <w:proofErr w:type="spellEnd"/>
      <w:r w:rsidRPr="00051149">
        <w:t xml:space="preserve">. «Пушок.» К.Д. Ушинский. Чужое яичко. Н.И. Сладков. Топик и Катя. 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 А.Л. </w:t>
      </w:r>
      <w:proofErr w:type="spellStart"/>
      <w:r w:rsidRPr="00051149">
        <w:t>Барто</w:t>
      </w:r>
      <w:proofErr w:type="spellEnd"/>
      <w:r w:rsidRPr="00051149">
        <w:t xml:space="preserve">. Бедняга крот. Е.И. </w:t>
      </w:r>
      <w:proofErr w:type="spellStart"/>
      <w:r w:rsidRPr="00051149">
        <w:t>Чарушин</w:t>
      </w:r>
      <w:proofErr w:type="spellEnd"/>
      <w:r w:rsidRPr="00051149">
        <w:t xml:space="preserve">. </w:t>
      </w:r>
      <w:proofErr w:type="spellStart"/>
      <w:r w:rsidRPr="00051149">
        <w:t>Рябчонок</w:t>
      </w:r>
      <w:proofErr w:type="spellEnd"/>
      <w:r w:rsidRPr="00051149">
        <w:t>. (Из цикла «Про Томку»).  Экскурсия в библиотеку.</w:t>
      </w:r>
    </w:p>
    <w:p w:rsidR="00B17E7C" w:rsidRPr="00051149" w:rsidRDefault="00B17E7C" w:rsidP="00051149">
      <w:pPr>
        <w:pStyle w:val="Default"/>
        <w:jc w:val="both"/>
        <w:rPr>
          <w:b/>
          <w:bCs/>
        </w:rPr>
      </w:pPr>
      <w:r w:rsidRPr="00051149">
        <w:rPr>
          <w:b/>
          <w:bCs/>
        </w:rPr>
        <w:t xml:space="preserve">«Времена </w:t>
      </w:r>
      <w:proofErr w:type="gramStart"/>
      <w:r w:rsidRPr="00051149">
        <w:rPr>
          <w:b/>
          <w:bCs/>
        </w:rPr>
        <w:t>года»(</w:t>
      </w:r>
      <w:proofErr w:type="gramEnd"/>
      <w:r w:rsidRPr="00051149">
        <w:rPr>
          <w:b/>
          <w:bCs/>
        </w:rPr>
        <w:t>14часов)</w:t>
      </w:r>
    </w:p>
    <w:p w:rsidR="00B17E7C" w:rsidRPr="00051149" w:rsidRDefault="00B17E7C" w:rsidP="00051149">
      <w:pPr>
        <w:pStyle w:val="Default"/>
        <w:jc w:val="both"/>
      </w:pPr>
      <w:proofErr w:type="spellStart"/>
      <w:r w:rsidRPr="00051149">
        <w:t>В.Бианки</w:t>
      </w:r>
      <w:proofErr w:type="spellEnd"/>
      <w:r w:rsidRPr="00051149">
        <w:t xml:space="preserve">. Как животные к холодам готовятся. </w:t>
      </w:r>
      <w:proofErr w:type="spellStart"/>
      <w:r w:rsidRPr="00051149">
        <w:t>В.Бианки</w:t>
      </w:r>
      <w:proofErr w:type="spellEnd"/>
      <w:r w:rsidRPr="00051149">
        <w:t xml:space="preserve"> «Молодая ворона»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«Синичкин календарь». </w:t>
      </w:r>
    </w:p>
    <w:p w:rsidR="00B17E7C" w:rsidRPr="00051149" w:rsidRDefault="00B17E7C" w:rsidP="00051149">
      <w:pPr>
        <w:pStyle w:val="Default"/>
        <w:jc w:val="both"/>
      </w:pPr>
      <w:proofErr w:type="spellStart"/>
      <w:r w:rsidRPr="00051149">
        <w:t>М.Пришвин</w:t>
      </w:r>
      <w:proofErr w:type="spellEnd"/>
      <w:r w:rsidRPr="00051149">
        <w:t xml:space="preserve"> «Как поссорились кошка с собакой». «Гаечки». </w:t>
      </w:r>
    </w:p>
    <w:p w:rsidR="00B17E7C" w:rsidRPr="00051149" w:rsidRDefault="00B17E7C" w:rsidP="00051149">
      <w:pPr>
        <w:pStyle w:val="Default"/>
        <w:jc w:val="both"/>
      </w:pPr>
      <w:proofErr w:type="spellStart"/>
      <w:r w:rsidRPr="00051149">
        <w:t>И.Соколов</w:t>
      </w:r>
      <w:proofErr w:type="spellEnd"/>
      <w:r w:rsidRPr="00051149">
        <w:t>-Микитов «Осень в лесу», «Ёж», «Белки»</w:t>
      </w:r>
    </w:p>
    <w:p w:rsidR="00B17E7C" w:rsidRPr="00051149" w:rsidRDefault="00B17E7C" w:rsidP="00051149">
      <w:pPr>
        <w:pStyle w:val="Default"/>
        <w:jc w:val="both"/>
      </w:pPr>
      <w:proofErr w:type="spellStart"/>
      <w:r w:rsidRPr="00051149">
        <w:t>Г.Х.Андерсен</w:t>
      </w:r>
      <w:proofErr w:type="spellEnd"/>
      <w:r w:rsidRPr="00051149">
        <w:t xml:space="preserve">. Снеговик. </w:t>
      </w:r>
      <w:proofErr w:type="spellStart"/>
      <w:r w:rsidRPr="00051149">
        <w:t>Г.Скребицкий</w:t>
      </w:r>
      <w:proofErr w:type="spellEnd"/>
      <w:r w:rsidRPr="00051149">
        <w:t xml:space="preserve"> «Осень». </w:t>
      </w:r>
      <w:proofErr w:type="spellStart"/>
      <w:r w:rsidRPr="00051149">
        <w:t>Г.Снегирёв</w:t>
      </w:r>
      <w:proofErr w:type="spellEnd"/>
      <w:r w:rsidRPr="00051149">
        <w:t xml:space="preserve"> «Как птицы и звери готовятся к зиме». </w:t>
      </w:r>
      <w:proofErr w:type="spellStart"/>
      <w:r w:rsidRPr="00051149">
        <w:t>Г.Снегирёв</w:t>
      </w:r>
      <w:proofErr w:type="spellEnd"/>
      <w:r w:rsidRPr="00051149">
        <w:t xml:space="preserve"> «Верблюжья варежка». </w:t>
      </w:r>
      <w:proofErr w:type="spellStart"/>
      <w:r w:rsidRPr="00051149">
        <w:t>А.Блок</w:t>
      </w:r>
      <w:proofErr w:type="spellEnd"/>
      <w:r w:rsidRPr="00051149">
        <w:t xml:space="preserve">. Весенний </w:t>
      </w:r>
      <w:proofErr w:type="gramStart"/>
      <w:r w:rsidRPr="00051149">
        <w:t>дождь./</w:t>
      </w:r>
      <w:proofErr w:type="gramEnd"/>
      <w:r w:rsidRPr="00051149">
        <w:t xml:space="preserve">Загадки про весну.  </w:t>
      </w:r>
      <w:proofErr w:type="spellStart"/>
      <w:r w:rsidRPr="00051149">
        <w:t>Н.Сладков</w:t>
      </w:r>
      <w:proofErr w:type="spellEnd"/>
      <w:r w:rsidRPr="00051149">
        <w:t xml:space="preserve"> «Медведь и солнце». </w:t>
      </w:r>
      <w:proofErr w:type="spellStart"/>
      <w:r w:rsidRPr="00051149">
        <w:t>В.Бианки</w:t>
      </w:r>
      <w:proofErr w:type="spellEnd"/>
      <w:r w:rsidRPr="00051149">
        <w:t xml:space="preserve"> «Синичкин календарь».</w:t>
      </w:r>
    </w:p>
    <w:p w:rsidR="00B17E7C" w:rsidRPr="00051149" w:rsidRDefault="00B17E7C" w:rsidP="00051149">
      <w:pPr>
        <w:pStyle w:val="Default"/>
        <w:jc w:val="both"/>
        <w:rPr>
          <w:b/>
        </w:rPr>
      </w:pPr>
      <w:r w:rsidRPr="00051149">
        <w:rPr>
          <w:b/>
        </w:rPr>
        <w:t>Мои любимые сказки (4 часа)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Сказка «Семь </w:t>
      </w:r>
      <w:proofErr w:type="spellStart"/>
      <w:r w:rsidRPr="00051149">
        <w:t>Симеонов</w:t>
      </w:r>
      <w:proofErr w:type="spellEnd"/>
      <w:r w:rsidRPr="00051149">
        <w:t xml:space="preserve">-семь работников. Василиса Прекрасная.  </w:t>
      </w:r>
      <w:proofErr w:type="spellStart"/>
      <w:r w:rsidRPr="00051149">
        <w:t>А.Пушкин</w:t>
      </w:r>
      <w:proofErr w:type="spellEnd"/>
      <w:r w:rsidRPr="00051149">
        <w:t xml:space="preserve"> «Сказка о царе </w:t>
      </w:r>
      <w:proofErr w:type="spellStart"/>
      <w:r w:rsidRPr="00051149">
        <w:t>Салтане</w:t>
      </w:r>
      <w:proofErr w:type="spellEnd"/>
      <w:r w:rsidRPr="00051149">
        <w:t xml:space="preserve">». </w:t>
      </w:r>
    </w:p>
    <w:p w:rsidR="00B17E7C" w:rsidRPr="00051149" w:rsidRDefault="00B17E7C" w:rsidP="00051149">
      <w:pPr>
        <w:pStyle w:val="Default"/>
        <w:jc w:val="both"/>
      </w:pPr>
      <w:r w:rsidRPr="00051149">
        <w:t>Урок-конференция «Как хорошо уметь читать»</w:t>
      </w:r>
    </w:p>
    <w:p w:rsidR="00B17E7C" w:rsidRDefault="00B17E7C" w:rsidP="00051149">
      <w:pPr>
        <w:pStyle w:val="Default"/>
        <w:jc w:val="both"/>
      </w:pPr>
    </w:p>
    <w:p w:rsidR="00051149" w:rsidRPr="00051149" w:rsidRDefault="00051149" w:rsidP="00051149">
      <w:pPr>
        <w:pStyle w:val="Default"/>
        <w:jc w:val="both"/>
      </w:pPr>
      <w:bookmarkStart w:id="4" w:name="_GoBack"/>
      <w:bookmarkEnd w:id="4"/>
    </w:p>
    <w:p w:rsidR="00B17E7C" w:rsidRPr="00051149" w:rsidRDefault="00B17E7C" w:rsidP="00051149">
      <w:pPr>
        <w:pStyle w:val="Default"/>
        <w:jc w:val="both"/>
      </w:pPr>
    </w:p>
    <w:p w:rsidR="00B17E7C" w:rsidRPr="00051149" w:rsidRDefault="00B17E7C" w:rsidP="00051149">
      <w:pPr>
        <w:pStyle w:val="Default"/>
        <w:jc w:val="both"/>
        <w:rPr>
          <w:b/>
        </w:rPr>
      </w:pPr>
      <w:r w:rsidRPr="00051149">
        <w:rPr>
          <w:b/>
        </w:rPr>
        <w:lastRenderedPageBreak/>
        <w:t>3 класс</w:t>
      </w:r>
    </w:p>
    <w:p w:rsidR="00B17E7C" w:rsidRPr="00051149" w:rsidRDefault="00B17E7C" w:rsidP="00051149">
      <w:pPr>
        <w:pStyle w:val="Default"/>
        <w:jc w:val="both"/>
      </w:pP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1149">
        <w:rPr>
          <w:rFonts w:ascii="Times New Roman" w:hAnsi="Times New Roman"/>
          <w:b/>
          <w:bCs/>
          <w:sz w:val="24"/>
          <w:szCs w:val="24"/>
        </w:rPr>
        <w:t>Раздел 1 «Россия - наша Родина» (2 часа)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З. Александрова «Родина». </w:t>
      </w:r>
      <w:proofErr w:type="spellStart"/>
      <w:r w:rsidRPr="00051149">
        <w:t>А.Пришелец</w:t>
      </w:r>
      <w:proofErr w:type="spellEnd"/>
      <w:r w:rsidRPr="00051149">
        <w:t xml:space="preserve"> «Наш край».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51149">
        <w:rPr>
          <w:rFonts w:ascii="Times New Roman" w:hAnsi="Times New Roman"/>
          <w:b/>
          <w:color w:val="000000"/>
          <w:sz w:val="24"/>
          <w:szCs w:val="24"/>
        </w:rPr>
        <w:t>Раздел 2 «Фольклор нашего народа» (12 часов)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П. Алешковский «Как новгородцы на Югру ходили» (о Новгородцах XII века — смелых мореплавателях). Народные </w:t>
      </w:r>
      <w:proofErr w:type="spellStart"/>
      <w:r w:rsidRPr="00051149">
        <w:t>заклички</w:t>
      </w:r>
      <w:proofErr w:type="spellEnd"/>
      <w:r w:rsidRPr="00051149">
        <w:t xml:space="preserve">, приговорки. Народные </w:t>
      </w:r>
      <w:proofErr w:type="spellStart"/>
      <w:r w:rsidRPr="00051149">
        <w:t>потешки</w:t>
      </w:r>
      <w:proofErr w:type="spellEnd"/>
      <w:r w:rsidRPr="00051149">
        <w:t>, перевертыши, небылицы. В. И. Даль. Пословицы и поговорки русского народа. Собиратели русских народных сказок: А. Н. Афанасьев, В. И. Даль. Народные сказки, присказка, сказочные предметы. Русская народная сказка «Летучий корабль». Русская народная сказка «Белая уточка». Русская народная сказка «По щучьему веленью». Проект «Мои первые народные сказки»</w:t>
      </w:r>
    </w:p>
    <w:p w:rsidR="00B17E7C" w:rsidRPr="00051149" w:rsidRDefault="00B17E7C" w:rsidP="00051149">
      <w:pPr>
        <w:pStyle w:val="Default"/>
        <w:jc w:val="both"/>
      </w:pPr>
      <w:r w:rsidRPr="00051149">
        <w:rPr>
          <w:b/>
        </w:rPr>
        <w:t>Раздел 3. «О братьях наших меньших» (</w:t>
      </w:r>
      <w:proofErr w:type="gramStart"/>
      <w:r w:rsidRPr="00051149">
        <w:rPr>
          <w:b/>
        </w:rPr>
        <w:t>7  часов</w:t>
      </w:r>
      <w:proofErr w:type="gramEnd"/>
      <w:r w:rsidRPr="00051149">
        <w:rPr>
          <w:b/>
        </w:rPr>
        <w:t>)</w:t>
      </w:r>
      <w:r w:rsidRPr="00051149">
        <w:t xml:space="preserve">       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 К.Г. Паустовский. Жильцы старого дома. Г.А. </w:t>
      </w:r>
      <w:proofErr w:type="spellStart"/>
      <w:r w:rsidRPr="00051149">
        <w:t>Скребицкий</w:t>
      </w:r>
      <w:proofErr w:type="spellEnd"/>
      <w:r w:rsidRPr="00051149">
        <w:t xml:space="preserve">. «Сиротка». Н.И. Сладков. Непослушные Малыши. Б.С. Житков. Охотник и собаки. И. П. </w:t>
      </w:r>
      <w:proofErr w:type="spellStart"/>
      <w:r w:rsidRPr="00051149">
        <w:t>Токмакова</w:t>
      </w:r>
      <w:proofErr w:type="spellEnd"/>
      <w:r w:rsidRPr="00051149">
        <w:t xml:space="preserve"> «Котята». 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 И. С. Соколов- Микитов «Дятлы». И. С. Соколов- Микитов «Русский лес»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1149">
        <w:rPr>
          <w:rFonts w:ascii="Times New Roman" w:hAnsi="Times New Roman"/>
          <w:b/>
          <w:sz w:val="24"/>
          <w:szCs w:val="24"/>
        </w:rPr>
        <w:t>Раздел 3. «Времена года» (11 часов)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51149">
        <w:rPr>
          <w:rFonts w:ascii="Times New Roman" w:hAnsi="Times New Roman"/>
          <w:sz w:val="24"/>
          <w:szCs w:val="24"/>
        </w:rPr>
        <w:t xml:space="preserve">Самые интересные книги, прочитанные дома. Осень в стихах и музыке. К. </w:t>
      </w:r>
      <w:proofErr w:type="spellStart"/>
      <w:r w:rsidRPr="00051149">
        <w:rPr>
          <w:rFonts w:ascii="Times New Roman" w:hAnsi="Times New Roman"/>
          <w:sz w:val="24"/>
          <w:szCs w:val="24"/>
        </w:rPr>
        <w:t>Паустовсий</w:t>
      </w:r>
      <w:proofErr w:type="spellEnd"/>
      <w:r w:rsidRPr="00051149">
        <w:rPr>
          <w:rFonts w:ascii="Times New Roman" w:hAnsi="Times New Roman"/>
          <w:sz w:val="24"/>
          <w:szCs w:val="24"/>
        </w:rPr>
        <w:t xml:space="preserve"> «Какие бывают дожди».  А. Толстой «сугробы». Н. Асеев «Лыжи». </w:t>
      </w:r>
      <w:r w:rsidRPr="00051149">
        <w:rPr>
          <w:rFonts w:ascii="Times New Roman" w:hAnsi="Times New Roman"/>
          <w:color w:val="000000"/>
          <w:sz w:val="24"/>
          <w:szCs w:val="24"/>
        </w:rPr>
        <w:t>К. Паустовский «Стальное колечко». И. Соколов-Микитов «Сказки о природе». Стихотворения о весне.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51149">
        <w:rPr>
          <w:rFonts w:ascii="Times New Roman" w:hAnsi="Times New Roman"/>
          <w:b/>
          <w:sz w:val="24"/>
          <w:szCs w:val="24"/>
        </w:rPr>
        <w:t>Раздел 4. «Рассказы о детях» (2 часа)</w:t>
      </w:r>
      <w:r w:rsidRPr="0005114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1149">
        <w:rPr>
          <w:rFonts w:ascii="Times New Roman" w:hAnsi="Times New Roman"/>
          <w:sz w:val="24"/>
          <w:szCs w:val="24"/>
        </w:rPr>
        <w:t>В. Осеева» «</w:t>
      </w:r>
      <w:proofErr w:type="gramStart"/>
      <w:r w:rsidRPr="00051149">
        <w:rPr>
          <w:rFonts w:ascii="Times New Roman" w:hAnsi="Times New Roman"/>
          <w:sz w:val="24"/>
          <w:szCs w:val="24"/>
        </w:rPr>
        <w:t>Навестила»</w:t>
      </w:r>
      <w:r w:rsidRPr="00051149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051149">
        <w:rPr>
          <w:rFonts w:ascii="Times New Roman" w:hAnsi="Times New Roman"/>
          <w:sz w:val="24"/>
          <w:szCs w:val="24"/>
        </w:rPr>
        <w:t>Н.Н.</w:t>
      </w:r>
      <w:proofErr w:type="gramEnd"/>
      <w:r w:rsidRPr="00051149">
        <w:rPr>
          <w:rFonts w:ascii="Times New Roman" w:hAnsi="Times New Roman"/>
          <w:sz w:val="24"/>
          <w:szCs w:val="24"/>
        </w:rPr>
        <w:t xml:space="preserve"> Носов «Находчивость». </w:t>
      </w: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17E7C" w:rsidRPr="00051149" w:rsidRDefault="00B17E7C" w:rsidP="00051149">
      <w:pPr>
        <w:pStyle w:val="Default"/>
        <w:jc w:val="both"/>
        <w:rPr>
          <w:b/>
        </w:rPr>
      </w:pPr>
      <w:r w:rsidRPr="00051149">
        <w:rPr>
          <w:b/>
        </w:rPr>
        <w:t>4 класс</w:t>
      </w:r>
    </w:p>
    <w:p w:rsidR="00B17E7C" w:rsidRPr="00051149" w:rsidRDefault="00B17E7C" w:rsidP="00051149">
      <w:pPr>
        <w:pStyle w:val="Default"/>
        <w:jc w:val="both"/>
      </w:pPr>
    </w:p>
    <w:p w:rsidR="00B17E7C" w:rsidRPr="00051149" w:rsidRDefault="00B17E7C" w:rsidP="00051149">
      <w:pPr>
        <w:pStyle w:val="Default"/>
        <w:jc w:val="both"/>
        <w:rPr>
          <w:b/>
          <w:bCs/>
        </w:rPr>
      </w:pPr>
      <w:r w:rsidRPr="00051149">
        <w:rPr>
          <w:b/>
          <w:bCs/>
        </w:rPr>
        <w:t>«Россия - наша Родина» (2 часа)</w:t>
      </w:r>
    </w:p>
    <w:p w:rsidR="00B17E7C" w:rsidRPr="00051149" w:rsidRDefault="00B17E7C" w:rsidP="00051149">
      <w:pPr>
        <w:pStyle w:val="Default"/>
        <w:jc w:val="both"/>
      </w:pPr>
      <w:proofErr w:type="spellStart"/>
      <w:r w:rsidRPr="00051149">
        <w:t>С.Михалков</w:t>
      </w:r>
      <w:proofErr w:type="spellEnd"/>
      <w:r w:rsidRPr="00051149">
        <w:t xml:space="preserve"> «Государственный гимн Российской Федерации».  </w:t>
      </w:r>
      <w:proofErr w:type="spellStart"/>
      <w:r w:rsidRPr="00051149">
        <w:t>В.Гудимов</w:t>
      </w:r>
      <w:proofErr w:type="spellEnd"/>
      <w:r w:rsidRPr="00051149">
        <w:t xml:space="preserve"> «Россия, Россия, Россия». </w:t>
      </w:r>
    </w:p>
    <w:p w:rsidR="00B17E7C" w:rsidRPr="00051149" w:rsidRDefault="00B17E7C" w:rsidP="00051149">
      <w:pPr>
        <w:pStyle w:val="Default"/>
        <w:jc w:val="both"/>
        <w:rPr>
          <w:b/>
          <w:bCs/>
        </w:rPr>
      </w:pPr>
      <w:r w:rsidRPr="00051149">
        <w:rPr>
          <w:b/>
          <w:bCs/>
        </w:rPr>
        <w:t xml:space="preserve">«Фольклор нашего </w:t>
      </w:r>
      <w:proofErr w:type="gramStart"/>
      <w:r w:rsidRPr="00051149">
        <w:rPr>
          <w:b/>
          <w:bCs/>
        </w:rPr>
        <w:t>народа»(</w:t>
      </w:r>
      <w:proofErr w:type="gramEnd"/>
      <w:r w:rsidRPr="00051149">
        <w:rPr>
          <w:b/>
          <w:bCs/>
        </w:rPr>
        <w:t>11часов)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Виды устного народного творчества. Былины. Особенности былинных </w:t>
      </w:r>
      <w:proofErr w:type="spellStart"/>
      <w:proofErr w:type="gramStart"/>
      <w:r w:rsidRPr="00051149">
        <w:t>текстов.Былина</w:t>
      </w:r>
      <w:proofErr w:type="spellEnd"/>
      <w:proofErr w:type="gramEnd"/>
      <w:r w:rsidRPr="00051149">
        <w:t xml:space="preserve"> «Волхв </w:t>
      </w:r>
      <w:proofErr w:type="spellStart"/>
      <w:r w:rsidRPr="00051149">
        <w:t>Всеславович</w:t>
      </w:r>
      <w:proofErr w:type="spellEnd"/>
      <w:r w:rsidRPr="00051149">
        <w:t>». Былина «</w:t>
      </w:r>
      <w:proofErr w:type="spellStart"/>
      <w:r w:rsidRPr="00051149">
        <w:t>Вольга</w:t>
      </w:r>
      <w:proofErr w:type="spellEnd"/>
      <w:r w:rsidRPr="00051149">
        <w:t xml:space="preserve"> </w:t>
      </w:r>
      <w:proofErr w:type="spellStart"/>
      <w:r w:rsidRPr="00051149">
        <w:t>Святославич</w:t>
      </w:r>
      <w:proofErr w:type="spellEnd"/>
      <w:r w:rsidRPr="00051149">
        <w:t>». Славянский миф. Особенности мифа. Народные легенды. «Легенда о граде Китеже». «Легенда о покорении Сибири Ермаком». Народные песни. Героическая песня «Кузьма Минин и Дмитрий Пожарский во главе ополчения». Песня-слава «Русская земля»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Героическая песня «Суворов приказывает армии переплыть море. Пословицы о Родине, о подвиге, о славе. Творческий проект на тему «Россия-родина моя». </w:t>
      </w:r>
    </w:p>
    <w:p w:rsidR="00B17E7C" w:rsidRPr="00051149" w:rsidRDefault="00B17E7C" w:rsidP="00051149">
      <w:pPr>
        <w:pStyle w:val="Default"/>
        <w:jc w:val="both"/>
        <w:rPr>
          <w:b/>
          <w:bCs/>
        </w:rPr>
      </w:pPr>
      <w:r w:rsidRPr="00051149">
        <w:rPr>
          <w:b/>
          <w:bCs/>
        </w:rPr>
        <w:t xml:space="preserve">«О братьях наших </w:t>
      </w:r>
      <w:proofErr w:type="gramStart"/>
      <w:r w:rsidRPr="00051149">
        <w:rPr>
          <w:b/>
          <w:bCs/>
        </w:rPr>
        <w:t>меньших»(</w:t>
      </w:r>
      <w:proofErr w:type="gramEnd"/>
      <w:r w:rsidRPr="00051149">
        <w:rPr>
          <w:b/>
          <w:bCs/>
        </w:rPr>
        <w:t>6часов)</w:t>
      </w:r>
    </w:p>
    <w:p w:rsidR="00B17E7C" w:rsidRPr="00051149" w:rsidRDefault="00B17E7C" w:rsidP="00051149">
      <w:pPr>
        <w:pStyle w:val="Default"/>
        <w:jc w:val="both"/>
      </w:pPr>
      <w:r w:rsidRPr="00051149">
        <w:t xml:space="preserve">Е.И. Носов. Хитрюга. В.В. </w:t>
      </w:r>
      <w:proofErr w:type="gramStart"/>
      <w:r w:rsidRPr="00051149">
        <w:t>Бианки .Сумасшедшая</w:t>
      </w:r>
      <w:proofErr w:type="gramEnd"/>
      <w:r w:rsidRPr="00051149">
        <w:t xml:space="preserve"> птица. В.П. Астафьев. </w:t>
      </w:r>
      <w:proofErr w:type="spellStart"/>
      <w:r w:rsidRPr="00051149">
        <w:t>Зорькина</w:t>
      </w:r>
      <w:proofErr w:type="spellEnd"/>
      <w:r w:rsidRPr="00051149">
        <w:t xml:space="preserve"> песня. Г.А. </w:t>
      </w:r>
      <w:proofErr w:type="spellStart"/>
      <w:r w:rsidRPr="00051149">
        <w:t>Скребицкий</w:t>
      </w:r>
      <w:proofErr w:type="spellEnd"/>
      <w:r w:rsidRPr="00051149">
        <w:t xml:space="preserve">. Кот </w:t>
      </w:r>
      <w:proofErr w:type="spellStart"/>
      <w:r w:rsidRPr="00051149">
        <w:t>Иваныч</w:t>
      </w:r>
      <w:proofErr w:type="spellEnd"/>
      <w:r w:rsidRPr="00051149">
        <w:t xml:space="preserve">. К.Г. Паустовский. Теплый хлеб. Викторина по разделу «О братьях наших меньших». </w:t>
      </w:r>
    </w:p>
    <w:p w:rsidR="00B17E7C" w:rsidRPr="00051149" w:rsidRDefault="00B17E7C" w:rsidP="00051149">
      <w:pPr>
        <w:pStyle w:val="Default"/>
        <w:jc w:val="both"/>
      </w:pPr>
      <w:r w:rsidRPr="00051149">
        <w:rPr>
          <w:b/>
        </w:rPr>
        <w:t>Страна «</w:t>
      </w:r>
      <w:proofErr w:type="gramStart"/>
      <w:r w:rsidRPr="00051149">
        <w:rPr>
          <w:b/>
        </w:rPr>
        <w:t>Фантазия»(</w:t>
      </w:r>
      <w:proofErr w:type="gramEnd"/>
      <w:r w:rsidRPr="00051149">
        <w:rPr>
          <w:b/>
        </w:rPr>
        <w:t>2часа)</w:t>
      </w:r>
    </w:p>
    <w:p w:rsidR="00B17E7C" w:rsidRPr="00051149" w:rsidRDefault="00B17E7C" w:rsidP="00051149">
      <w:pPr>
        <w:pStyle w:val="Default"/>
        <w:jc w:val="both"/>
      </w:pPr>
      <w:proofErr w:type="spellStart"/>
      <w:r w:rsidRPr="00051149">
        <w:t>Е.С.Велтистов</w:t>
      </w:r>
      <w:proofErr w:type="spellEnd"/>
      <w:r w:rsidRPr="00051149">
        <w:t xml:space="preserve"> «Миллион и один день каникул». Кир Булычёв «Консилиум». </w:t>
      </w:r>
    </w:p>
    <w:p w:rsidR="00B17E7C" w:rsidRPr="00051149" w:rsidRDefault="00B17E7C" w:rsidP="00051149">
      <w:pPr>
        <w:pStyle w:val="Default"/>
        <w:jc w:val="both"/>
        <w:rPr>
          <w:b/>
          <w:bCs/>
        </w:rPr>
      </w:pPr>
      <w:r w:rsidRPr="00051149">
        <w:rPr>
          <w:b/>
          <w:bCs/>
        </w:rPr>
        <w:lastRenderedPageBreak/>
        <w:t>«Времена года» (9часов)</w:t>
      </w:r>
    </w:p>
    <w:p w:rsidR="00B17E7C" w:rsidRPr="00051149" w:rsidRDefault="00B17E7C" w:rsidP="00051149">
      <w:pPr>
        <w:pStyle w:val="Default"/>
        <w:jc w:val="both"/>
      </w:pPr>
      <w:proofErr w:type="spellStart"/>
      <w:r w:rsidRPr="00051149">
        <w:t>В.Бианки</w:t>
      </w:r>
      <w:proofErr w:type="spellEnd"/>
      <w:r w:rsidRPr="00051149">
        <w:t xml:space="preserve"> «Лесная газета». Литературная гостиная. И. Анненский. Снег. </w:t>
      </w:r>
      <w:proofErr w:type="spellStart"/>
      <w:r w:rsidRPr="00051149">
        <w:t>М.М.Пришвин</w:t>
      </w:r>
      <w:proofErr w:type="spellEnd"/>
      <w:r w:rsidRPr="00051149">
        <w:t xml:space="preserve">. Рассказы о весне. Рассказы Н.И. Сладкова. Лес не школа, а всему учит. </w:t>
      </w:r>
      <w:proofErr w:type="spellStart"/>
      <w:r w:rsidRPr="00051149">
        <w:t>Н.Сладков</w:t>
      </w:r>
      <w:proofErr w:type="spellEnd"/>
      <w:r w:rsidRPr="00051149">
        <w:t xml:space="preserve"> «Медведь и солнце». </w:t>
      </w:r>
      <w:proofErr w:type="spellStart"/>
      <w:r w:rsidRPr="00051149">
        <w:t>В.Гарин</w:t>
      </w:r>
      <w:proofErr w:type="spellEnd"/>
      <w:r w:rsidRPr="00051149">
        <w:t xml:space="preserve"> «Прозрачный слоник».  </w:t>
      </w:r>
      <w:proofErr w:type="spellStart"/>
      <w:r w:rsidRPr="00051149">
        <w:t>К.Паустовский</w:t>
      </w:r>
      <w:proofErr w:type="spellEnd"/>
      <w:r w:rsidRPr="00051149">
        <w:t xml:space="preserve"> «Однажды ночью я проснулся» </w:t>
      </w:r>
      <w:proofErr w:type="spellStart"/>
      <w:r w:rsidRPr="00051149">
        <w:t>К.Паустовский</w:t>
      </w:r>
      <w:proofErr w:type="spellEnd"/>
      <w:r w:rsidRPr="00051149">
        <w:t xml:space="preserve"> «Стальное колечко». </w:t>
      </w:r>
      <w:proofErr w:type="spellStart"/>
      <w:r w:rsidRPr="00051149">
        <w:t>К.Паустовский</w:t>
      </w:r>
      <w:proofErr w:type="spellEnd"/>
      <w:r w:rsidRPr="00051149">
        <w:t xml:space="preserve"> «Скрипучие половицы».</w:t>
      </w:r>
    </w:p>
    <w:p w:rsidR="00B17E7C" w:rsidRPr="00051149" w:rsidRDefault="00B17E7C" w:rsidP="00051149">
      <w:pPr>
        <w:pStyle w:val="Default"/>
        <w:jc w:val="both"/>
        <w:rPr>
          <w:b/>
        </w:rPr>
      </w:pPr>
      <w:r w:rsidRPr="00051149">
        <w:rPr>
          <w:b/>
        </w:rPr>
        <w:t>Зарубежная литература(4часа)</w:t>
      </w:r>
    </w:p>
    <w:p w:rsidR="00B17E7C" w:rsidRPr="00051149" w:rsidRDefault="00B17E7C" w:rsidP="00051149">
      <w:pPr>
        <w:pStyle w:val="Default"/>
        <w:jc w:val="both"/>
      </w:pPr>
      <w:proofErr w:type="spellStart"/>
      <w:r w:rsidRPr="00051149">
        <w:t>Г.Х.Андерсен</w:t>
      </w:r>
      <w:proofErr w:type="spellEnd"/>
      <w:r w:rsidRPr="00051149">
        <w:t xml:space="preserve"> «Пятеро из одного стручка». Братья Гримм «Семеро храбрецов», «Госпожа Метелица». Обобщающий урок</w:t>
      </w:r>
    </w:p>
    <w:p w:rsidR="00B17E7C" w:rsidRPr="00051149" w:rsidRDefault="00B17E7C" w:rsidP="00051149">
      <w:pPr>
        <w:pStyle w:val="Default"/>
        <w:jc w:val="both"/>
      </w:pPr>
    </w:p>
    <w:p w:rsidR="00B17E7C" w:rsidRPr="00051149" w:rsidRDefault="00B17E7C" w:rsidP="00051149">
      <w:pPr>
        <w:pStyle w:val="Default"/>
        <w:jc w:val="both"/>
      </w:pPr>
    </w:p>
    <w:p w:rsidR="003E4AF7" w:rsidRPr="00051149" w:rsidRDefault="003E4AF7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4AF7" w:rsidRPr="00051149" w:rsidRDefault="003E4AF7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17E7C" w:rsidRPr="00051149" w:rsidRDefault="00B17E7C" w:rsidP="0005114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92C4A" w:rsidRPr="00DA6E87" w:rsidRDefault="00A0430F" w:rsidP="00A0430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Тематическое планирование 1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293"/>
        <w:gridCol w:w="4854"/>
      </w:tblGrid>
      <w:tr w:rsidR="00A0430F" w:rsidTr="00A0430F">
        <w:tc>
          <w:tcPr>
            <w:tcW w:w="141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9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4854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0430F" w:rsidTr="00A0430F">
        <w:tc>
          <w:tcPr>
            <w:tcW w:w="141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9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«Россия - наша Родина» </w:t>
            </w:r>
          </w:p>
        </w:tc>
        <w:tc>
          <w:tcPr>
            <w:tcW w:w="4854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2 часа</w:t>
            </w:r>
          </w:p>
        </w:tc>
      </w:tr>
      <w:tr w:rsidR="00A0430F" w:rsidTr="00A0430F">
        <w:tc>
          <w:tcPr>
            <w:tcW w:w="141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«Фольклор нашего народа» </w:t>
            </w:r>
          </w:p>
        </w:tc>
        <w:tc>
          <w:tcPr>
            <w:tcW w:w="4854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6 часов</w:t>
            </w:r>
          </w:p>
        </w:tc>
      </w:tr>
      <w:tr w:rsidR="00A0430F" w:rsidTr="00A0430F">
        <w:tc>
          <w:tcPr>
            <w:tcW w:w="141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93" w:type="dxa"/>
          </w:tcPr>
          <w:p w:rsidR="00A0430F" w:rsidRPr="00A0430F" w:rsidRDefault="00CA787B" w:rsidP="00A0430F">
            <w:pPr>
              <w:pStyle w:val="Default"/>
              <w:jc w:val="both"/>
            </w:pPr>
            <w:r>
              <w:rPr>
                <w:b/>
                <w:bCs/>
              </w:rPr>
              <w:t>«</w:t>
            </w:r>
            <w:r w:rsidR="00A0430F" w:rsidRPr="00A0430F">
              <w:rPr>
                <w:b/>
                <w:bCs/>
              </w:rPr>
              <w:t xml:space="preserve">О братьях наших меньших» </w:t>
            </w:r>
          </w:p>
          <w:p w:rsidR="00A0430F" w:rsidRPr="00A0430F" w:rsidRDefault="00A0430F" w:rsidP="00A043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6 часов</w:t>
            </w:r>
          </w:p>
        </w:tc>
      </w:tr>
      <w:tr w:rsidR="00A0430F" w:rsidTr="00A0430F">
        <w:tc>
          <w:tcPr>
            <w:tcW w:w="141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3" w:type="dxa"/>
          </w:tcPr>
          <w:p w:rsidR="00A0430F" w:rsidRPr="00A0430F" w:rsidRDefault="00CA787B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0430F" w:rsidRPr="00A04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30F"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Времена года </w:t>
            </w:r>
          </w:p>
        </w:tc>
        <w:tc>
          <w:tcPr>
            <w:tcW w:w="4854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8 часов</w:t>
            </w:r>
          </w:p>
        </w:tc>
      </w:tr>
      <w:tr w:rsidR="00A0430F" w:rsidTr="00A0430F">
        <w:tc>
          <w:tcPr>
            <w:tcW w:w="141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93" w:type="dxa"/>
          </w:tcPr>
          <w:p w:rsidR="00A0430F" w:rsidRPr="00A0430F" w:rsidRDefault="00CA787B" w:rsidP="00A043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A0430F" w:rsidRPr="00A0430F">
              <w:rPr>
                <w:rFonts w:ascii="Times New Roman" w:hAnsi="Times New Roman"/>
                <w:b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="00A0430F" w:rsidRPr="00A0430F">
              <w:rPr>
                <w:rFonts w:ascii="Times New Roman" w:hAnsi="Times New Roman"/>
                <w:b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A0430F" w:rsidRPr="00A043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54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sz w:val="24"/>
                <w:szCs w:val="24"/>
              </w:rPr>
              <w:t>8часов</w:t>
            </w:r>
          </w:p>
        </w:tc>
      </w:tr>
      <w:tr w:rsidR="00A0430F" w:rsidTr="00A0430F">
        <w:tc>
          <w:tcPr>
            <w:tcW w:w="1413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293" w:type="dxa"/>
          </w:tcPr>
          <w:p w:rsidR="00A0430F" w:rsidRPr="00A0430F" w:rsidRDefault="00CA787B" w:rsidP="00A043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0430F" w:rsidRPr="00A04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Сказки народов мира»</w:t>
            </w:r>
          </w:p>
        </w:tc>
        <w:tc>
          <w:tcPr>
            <w:tcW w:w="4854" w:type="dxa"/>
          </w:tcPr>
          <w:p w:rsidR="00A0430F" w:rsidRPr="00A0430F" w:rsidRDefault="00A0430F" w:rsidP="00A0430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430F">
              <w:rPr>
                <w:rFonts w:ascii="Times New Roman" w:hAnsi="Times New Roman"/>
                <w:b/>
                <w:sz w:val="24"/>
                <w:szCs w:val="24"/>
              </w:rPr>
              <w:t>3часа</w:t>
            </w:r>
          </w:p>
        </w:tc>
      </w:tr>
    </w:tbl>
    <w:p w:rsidR="00292C4A" w:rsidRPr="00DA6E87" w:rsidRDefault="00292C4A" w:rsidP="00292C4A">
      <w:pPr>
        <w:rPr>
          <w:rFonts w:ascii="Times New Roman" w:hAnsi="Times New Roman"/>
          <w:b/>
          <w:bCs/>
          <w:sz w:val="24"/>
          <w:szCs w:val="24"/>
        </w:rPr>
      </w:pPr>
    </w:p>
    <w:p w:rsidR="00292C4A" w:rsidRPr="008B4B67" w:rsidRDefault="00292C4A" w:rsidP="00292C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B4B67"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 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2577"/>
        <w:gridCol w:w="2623"/>
        <w:gridCol w:w="2251"/>
        <w:gridCol w:w="2451"/>
        <w:gridCol w:w="1952"/>
        <w:gridCol w:w="979"/>
        <w:gridCol w:w="979"/>
      </w:tblGrid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Тема урока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084DE2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979" w:type="dxa"/>
          </w:tcPr>
          <w:p w:rsidR="00CA787B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CA787B" w:rsidRPr="00084DE2" w:rsidTr="00CA787B">
        <w:trPr>
          <w:trHeight w:val="290"/>
        </w:trPr>
        <w:tc>
          <w:tcPr>
            <w:tcW w:w="12602" w:type="dxa"/>
            <w:gridSpan w:val="6"/>
          </w:tcPr>
          <w:p w:rsidR="00CA787B" w:rsidRPr="00084DE2" w:rsidRDefault="00CA787B" w:rsidP="0079708A">
            <w:pPr>
              <w:pStyle w:val="Default"/>
              <w:jc w:val="center"/>
            </w:pPr>
            <w:r w:rsidRPr="00084DE2">
              <w:rPr>
                <w:b/>
                <w:bCs/>
              </w:rPr>
              <w:t>«Россия - наша Родина» (2 часа)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П.Воронько</w:t>
            </w:r>
            <w:proofErr w:type="spellEnd"/>
            <w:r w:rsidRPr="00084DE2">
              <w:t xml:space="preserve"> «Лучше нет родного края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отвечать на вопросы по содержанию текста; </w:t>
            </w:r>
          </w:p>
          <w:p w:rsidR="00CA787B" w:rsidRPr="00084DE2" w:rsidRDefault="00CA787B" w:rsidP="0079708A">
            <w:pPr>
              <w:pStyle w:val="Default"/>
            </w:pPr>
            <w:r w:rsidRPr="00084DE2">
              <w:t xml:space="preserve">находить в тексте предложения, подтверждающие устное высказывание.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учебнике; различать элементы книги (учебника): обложка, оглавление, титульный лист, иллюстрация</w:t>
            </w: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 и общности языка.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Г </w:t>
            </w:r>
            <w:proofErr w:type="spellStart"/>
            <w:r w:rsidRPr="00084DE2">
              <w:t>Ладонщиков</w:t>
            </w:r>
            <w:proofErr w:type="spellEnd"/>
            <w:r w:rsidRPr="00084DE2">
              <w:t xml:space="preserve"> «Родное </w:t>
            </w:r>
            <w:proofErr w:type="spellStart"/>
            <w:r w:rsidRPr="00084DE2">
              <w:t>гнѐздышко</w:t>
            </w:r>
            <w:proofErr w:type="spellEnd"/>
            <w:r w:rsidRPr="00084DE2">
              <w:t xml:space="preserve">», «Наша Родина», </w:t>
            </w:r>
            <w:proofErr w:type="spellStart"/>
            <w:r w:rsidRPr="00084DE2">
              <w:t>М.Матусовский</w:t>
            </w:r>
            <w:proofErr w:type="spellEnd"/>
            <w:r w:rsidRPr="00084DE2">
              <w:t xml:space="preserve"> «С чего начинается Родина» 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Обучающийся с помощью учителя научится предполагать содержание изучаемого раздела..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учебнике; различать элементы книги (учебника): обложка, оглавление, титульный лист, иллюстрация</w:t>
            </w: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Проявлять уважение  к своей семье, 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12602" w:type="dxa"/>
            <w:gridSpan w:val="6"/>
          </w:tcPr>
          <w:p w:rsidR="00CA787B" w:rsidRPr="00084DE2" w:rsidRDefault="00CA787B" w:rsidP="0079708A">
            <w:pPr>
              <w:pStyle w:val="Default"/>
              <w:jc w:val="center"/>
            </w:pPr>
            <w:r w:rsidRPr="00084DE2">
              <w:rPr>
                <w:b/>
                <w:bCs/>
              </w:rPr>
              <w:t>«Фольклор нашего народа» (6 часов)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Пословицы и поговорки о Родине, о </w:t>
            </w:r>
            <w:r w:rsidRPr="00084DE2">
              <w:lastRenderedPageBreak/>
              <w:t xml:space="preserve">детях, о правде, о добре и зле; о дружбе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lastRenderedPageBreak/>
              <w:t xml:space="preserve">заучивать наизусть небольшие </w:t>
            </w:r>
            <w:r w:rsidRPr="00084DE2">
              <w:lastRenderedPageBreak/>
              <w:t xml:space="preserve">стихотворные произведения; </w:t>
            </w:r>
          </w:p>
          <w:p w:rsidR="00CA787B" w:rsidRPr="00084DE2" w:rsidRDefault="00CA787B" w:rsidP="0079708A">
            <w:pPr>
              <w:pStyle w:val="Default"/>
            </w:pPr>
            <w:r w:rsidRPr="00084DE2">
              <w:t xml:space="preserve">обмениваться впечатлениями от прочитанного; </w:t>
            </w:r>
          </w:p>
          <w:p w:rsidR="00CA787B" w:rsidRPr="00084DE2" w:rsidRDefault="00CA787B" w:rsidP="0079708A">
            <w:pPr>
              <w:pStyle w:val="Default"/>
            </w:pPr>
            <w:r w:rsidRPr="00084DE2">
              <w:t>читать в темпе не менее 30-40 слов в минуту, сознательно и правильно.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lastRenderedPageBreak/>
              <w:t xml:space="preserve">заучивать наизусть небольшие </w:t>
            </w:r>
            <w:r w:rsidRPr="00084DE2">
              <w:lastRenderedPageBreak/>
              <w:t xml:space="preserve">стихотворные произведения; </w:t>
            </w:r>
          </w:p>
          <w:p w:rsidR="00CA787B" w:rsidRPr="00084DE2" w:rsidRDefault="00CA787B" w:rsidP="0079708A">
            <w:pPr>
              <w:pStyle w:val="Default"/>
            </w:pPr>
            <w:r w:rsidRPr="00084DE2">
              <w:t xml:space="preserve">обмениваться впечатлениями от прочитанного; </w:t>
            </w:r>
          </w:p>
          <w:p w:rsidR="00CA787B" w:rsidRPr="00084DE2" w:rsidRDefault="00CA787B" w:rsidP="0079708A">
            <w:pPr>
              <w:pStyle w:val="Default"/>
            </w:pPr>
            <w:r w:rsidRPr="00084DE2">
              <w:t>читать в темпе не менее 30-40 слов в минуту, сознательно и правильно.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познакомить с устным народным творчеством;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представление о русском фольклоре;</w:t>
            </w:r>
            <w:r w:rsidRPr="00084D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84DE2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выделять языковые средства художественной выразительности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Р. оценивать свой ответ.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уважение  к своей семье,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rPr>
                <w:i/>
                <w:iCs/>
              </w:rPr>
              <w:t xml:space="preserve">«На ярмарке» </w:t>
            </w:r>
            <w:r w:rsidRPr="00084DE2">
              <w:t xml:space="preserve">Русские народные </w:t>
            </w:r>
            <w:proofErr w:type="spellStart"/>
            <w:r w:rsidRPr="00084DE2">
              <w:t>потешки</w:t>
            </w:r>
            <w:proofErr w:type="spellEnd"/>
            <w:r w:rsidRPr="00084DE2">
              <w:t xml:space="preserve"> и прибаутки, небылица. Народные песенки. Русская народная песня «</w:t>
            </w:r>
            <w:proofErr w:type="spellStart"/>
            <w:r w:rsidRPr="00084DE2">
              <w:t>Берѐзонька</w:t>
            </w:r>
            <w:proofErr w:type="spellEnd"/>
            <w:r w:rsidRPr="00084DE2">
              <w:t xml:space="preserve">».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Обучающийся с помощью учителя научится предполагать содержание изучаемого раздела..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Произведения устного народного творчества. Выразительное чтение, использование интонаций, соответствующих смыслу текста. Участие в диалоге при обсуждении прослушанного произведения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П. познакомить с устным народным творчеством; формировать представление о русском фольклоре;</w:t>
            </w:r>
            <w:r w:rsidRPr="00084D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84DE2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выделять языковые средства художественной выразительности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К. сотрудничать с товарищами при выполнении заданий в паре: устанавливать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Р. оценивать свой ответ.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Внимательно относиться к собственным переживаниям и переживаниям других людей; нравственному содержанию поступков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Русские народные игры. Считалки. Игра «Вася – </w:t>
            </w:r>
            <w:proofErr w:type="spellStart"/>
            <w:r w:rsidRPr="00084DE2">
              <w:t>гусѐночек</w:t>
            </w:r>
            <w:proofErr w:type="spellEnd"/>
            <w:r w:rsidRPr="00084DE2">
              <w:t xml:space="preserve">», «У медведя во бору» </w:t>
            </w:r>
          </w:p>
          <w:p w:rsidR="00CA787B" w:rsidRPr="00084DE2" w:rsidRDefault="00CA787B" w:rsidP="0079708A">
            <w:pPr>
              <w:pStyle w:val="Default"/>
              <w:rPr>
                <w:i/>
                <w:iCs/>
              </w:rPr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Произведения устного народного творчества. Выразительное чтение, использование интонаций, соответствующих смыслу текста. Участие в диалоге при обсуждении прослушанного произведения.</w:t>
            </w:r>
            <w:r w:rsidRPr="00084D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Cs/>
                <w:sz w:val="24"/>
                <w:szCs w:val="24"/>
              </w:rPr>
              <w:t>Знать малые жанры, их</w:t>
            </w:r>
            <w:r w:rsidRPr="00084D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84DE2">
              <w:rPr>
                <w:rFonts w:ascii="Times New Roman" w:hAnsi="Times New Roman"/>
                <w:bCs/>
                <w:sz w:val="24"/>
                <w:szCs w:val="24"/>
              </w:rPr>
              <w:t>построение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  Пересказ текста с опорой на картинку; будет владеть понятием «действующее лицо».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учебнике; различать элементы книги (учебника): обложка, оглавление, титульный лист, иллюстрация</w:t>
            </w: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Внимательно относиться к собственным переживаниям и переживаниям других людей; нравственному содержанию поступков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«Ни окошек, ни дверей». Народные загадки в стихах и прозе.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Осознанное чтение доступных по объему и жанру произведений. Восприятие на слух и понимание художественных произведений разных жанров.</w:t>
            </w:r>
          </w:p>
          <w:p w:rsidR="00CA787B" w:rsidRPr="00084DE2" w:rsidRDefault="00CA787B" w:rsidP="007970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государственного языка Российской Федерации, языка межнационального общения.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П. познакомить с устным народным творчеством; формировать представление о русском фольклоре;</w:t>
            </w:r>
            <w:r w:rsidRPr="00084D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84DE2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выделять языковые средства художественной выразительности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К. сотрудничать с товарищами при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выполнении заданий в паре: 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Р. оценивать свой ответ.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Проявлять уважение  к своей семье, 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Русские народные сказки. Русская народная сказка «Пузырь, Соломинка и Лапоть». Проект «Книжка-малышка»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Читать вслух с постепенным переходом на чтение про себя. Читать, передавая </w:t>
            </w:r>
            <w:proofErr w:type="gramStart"/>
            <w:r w:rsidRPr="00084DE2">
              <w:rPr>
                <w:rFonts w:ascii="Times New Roman" w:hAnsi="Times New Roman"/>
                <w:sz w:val="24"/>
                <w:szCs w:val="24"/>
              </w:rPr>
              <w:t>настроение  героя</w:t>
            </w:r>
            <w:proofErr w:type="gramEnd"/>
            <w:r w:rsidRPr="00084DE2">
              <w:rPr>
                <w:rFonts w:ascii="Times New Roman" w:hAnsi="Times New Roman"/>
                <w:sz w:val="24"/>
                <w:szCs w:val="24"/>
              </w:rPr>
              <w:t>. Рассказывать сказку, используя иллюстрации к книгам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Сформированность</w:t>
            </w:r>
            <w:proofErr w:type="spellEnd"/>
            <w:r w:rsidRPr="00084DE2">
              <w:t xml:space="preserve"> позитивного отношения к правильной устной речи как показателю общей культуры и гражданской позиции человека. </w:t>
            </w:r>
          </w:p>
          <w:p w:rsidR="00CA787B" w:rsidRPr="00084DE2" w:rsidRDefault="00CA787B" w:rsidP="0079708A">
            <w:pPr>
              <w:pStyle w:val="Default"/>
            </w:pPr>
            <w:r w:rsidRPr="00084DE2">
              <w:t xml:space="preserve">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П. познакомить с устным народным творчеством; формировать представление о русском фольклоре;</w:t>
            </w:r>
            <w:r w:rsidRPr="00084D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84DE2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выделять языковые средства художественной выразительности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К. сотрудничать с товарищами при выполнении заданий в паре: 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Р. оценивать свой ответ.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 и общности языка.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12602" w:type="dxa"/>
            <w:gridSpan w:val="6"/>
          </w:tcPr>
          <w:p w:rsidR="00CA787B" w:rsidRPr="00084DE2" w:rsidRDefault="00CA787B" w:rsidP="0079708A">
            <w:pPr>
              <w:pStyle w:val="Default"/>
              <w:jc w:val="center"/>
            </w:pPr>
            <w:r w:rsidRPr="00084DE2">
              <w:rPr>
                <w:b/>
                <w:bCs/>
              </w:rPr>
              <w:t>О братьях наших меньших» (6 часов)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М.М. Пришвин. Журка.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У обучающихся сформируется </w:t>
            </w:r>
            <w:proofErr w:type="gramStart"/>
            <w:r w:rsidRPr="00084DE2">
              <w:t xml:space="preserve">позитивное  </w:t>
            </w:r>
            <w:r w:rsidRPr="00084DE2">
              <w:lastRenderedPageBreak/>
              <w:t>отношение</w:t>
            </w:r>
            <w:proofErr w:type="gramEnd"/>
            <w:r w:rsidRPr="00084DE2">
              <w:t xml:space="preserve"> к правильной устной речи как показателю общей культуры и гражданской позиции человека.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lastRenderedPageBreak/>
              <w:t xml:space="preserve">Понимание обучающимися того, что язык </w:t>
            </w:r>
            <w:r w:rsidRPr="00084DE2">
              <w:lastRenderedPageBreak/>
              <w:t>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учебнике; различать элементы книги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(учебника): обложка, оглавление, титульный лист, иллюстрация</w:t>
            </w: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Внимательно относиться к собственным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переживаниям и переживаниям других людей; нравственному содержанию поступков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Н.И. Сладков. Весенняя баня 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У обучающихся сформируется </w:t>
            </w:r>
            <w:proofErr w:type="gramStart"/>
            <w:r w:rsidRPr="00084DE2">
              <w:t>позитивное  отношение</w:t>
            </w:r>
            <w:proofErr w:type="gramEnd"/>
            <w:r w:rsidRPr="00084DE2">
              <w:t xml:space="preserve"> к  животным (братьям нашим меньшим).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П. знакомство с названием раздела.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</w:t>
            </w:r>
            <w:proofErr w:type="gramStart"/>
            <w:r w:rsidRPr="00084DE2">
              <w:rPr>
                <w:rFonts w:ascii="Times New Roman" w:hAnsi="Times New Roman"/>
                <w:sz w:val="24"/>
                <w:szCs w:val="24"/>
              </w:rPr>
              <w:t>ошибки  при</w:t>
            </w:r>
            <w:proofErr w:type="gramEnd"/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повторном чтении. 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Проявлять уважение  к своей семье, 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С.Я. Маршак. Зоосад.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Прогнозировать содержание раздела. Отвечать на вопросы, используя свои наблюдения. Формулировать ответы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Овладение учебными действиями с языковыми единицами и формирование умения </w:t>
            </w:r>
            <w:r w:rsidRPr="00084DE2">
              <w:lastRenderedPageBreak/>
              <w:t>использовать знания для решения познавательных, практических и коммуникативных задач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учебнике; различать элементы книги (учебника): обложка, оглавление, титульный лист, иллюстрация</w:t>
            </w: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объединяющую роль России как государства, территории проживания и общности языка.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Б.В. </w:t>
            </w:r>
            <w:proofErr w:type="spellStart"/>
            <w:r w:rsidRPr="00084DE2">
              <w:t>Заходер</w:t>
            </w:r>
            <w:proofErr w:type="spellEnd"/>
            <w:r w:rsidRPr="00084DE2">
              <w:t xml:space="preserve">. Птичья школа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У обучающихся сформируется </w:t>
            </w:r>
            <w:proofErr w:type="gramStart"/>
            <w:r w:rsidRPr="00084DE2">
              <w:t>позитивное  отношение</w:t>
            </w:r>
            <w:proofErr w:type="gramEnd"/>
            <w:r w:rsidRPr="00084DE2">
              <w:t xml:space="preserve"> к  животным (братьям нашим меньшим).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П. знакомство с названием раздела.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</w:t>
            </w:r>
            <w:proofErr w:type="gramStart"/>
            <w:r w:rsidRPr="00084DE2">
              <w:rPr>
                <w:rFonts w:ascii="Times New Roman" w:hAnsi="Times New Roman"/>
                <w:sz w:val="24"/>
                <w:szCs w:val="24"/>
              </w:rPr>
              <w:t>ошибки  при</w:t>
            </w:r>
            <w:proofErr w:type="gramEnd"/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повторном чтении. 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Проявлять уважение  к своей семье, 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В.В. Бианки. Музыкальная канарейка. </w:t>
            </w:r>
          </w:p>
          <w:p w:rsidR="00CA787B" w:rsidRPr="00084DE2" w:rsidRDefault="00CA787B" w:rsidP="0079708A">
            <w:pPr>
              <w:pStyle w:val="Default"/>
            </w:pPr>
            <w:r w:rsidRPr="00084DE2">
              <w:t xml:space="preserve">Посещение школьной библиотеки. 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Прогнозировать содержание раздела. Отвечать на вопросы, используя свои наблюдения. Формулировать ответы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Овладение учебными действиями с языковыми единицами и формирование умения использовать знания для решения познавательных, </w:t>
            </w:r>
            <w:r w:rsidRPr="00084DE2">
              <w:lastRenderedPageBreak/>
              <w:t>практических и коммуникативных задач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знакомство с названием раздела.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Проявлять уважение  к своей семье, 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rPr>
          <w:trHeight w:val="461"/>
        </w:trPr>
        <w:tc>
          <w:tcPr>
            <w:tcW w:w="12602" w:type="dxa"/>
            <w:gridSpan w:val="6"/>
          </w:tcPr>
          <w:p w:rsidR="00CA787B" w:rsidRPr="00084DE2" w:rsidRDefault="00CA787B" w:rsidP="0079708A">
            <w:pPr>
              <w:pStyle w:val="Default"/>
            </w:pPr>
            <w:r w:rsidRPr="00084DE2">
              <w:rPr>
                <w:color w:val="auto"/>
              </w:rPr>
              <w:lastRenderedPageBreak/>
              <w:t xml:space="preserve">                                                                                           </w:t>
            </w:r>
            <w:r w:rsidRPr="00084DE2">
              <w:rPr>
                <w:b/>
                <w:bCs/>
              </w:rPr>
              <w:t>«Времена года» (8 часов)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pStyle w:val="Default"/>
              <w:rPr>
                <w:color w:val="auto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pStyle w:val="Default"/>
              <w:rPr>
                <w:color w:val="auto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И. Соколов-Микитов. Осень.</w:t>
            </w:r>
          </w:p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А.Плещеев</w:t>
            </w:r>
            <w:proofErr w:type="spellEnd"/>
            <w:r w:rsidRPr="00084DE2">
              <w:t xml:space="preserve">. Осень наступила 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Прогнозировать содержание раздела. Отвечать на вопросы, используя свои наблюдения. Формулировать ответы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П. знакомство с названием раздела.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 и общности языка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К.Ушинский</w:t>
            </w:r>
            <w:proofErr w:type="spellEnd"/>
            <w:r w:rsidRPr="00084DE2">
              <w:t>. Выпал снег.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Прогнозировать содержание раздела. Отвечать на вопросы, используя свои наблюдения. Формулировать ответы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</w:t>
            </w:r>
            <w:r w:rsidRPr="00084DE2">
              <w:lastRenderedPageBreak/>
              <w:t>государственного языка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знакомство с названием раздела.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объединяющую роль России как государства, территории проживания и общности языка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Н.Некрасов</w:t>
            </w:r>
            <w:proofErr w:type="spellEnd"/>
            <w:r w:rsidRPr="00084DE2">
              <w:t xml:space="preserve">. Новогоднее поздравление снеговика.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У обучающихся сформируется </w:t>
            </w:r>
            <w:proofErr w:type="gramStart"/>
            <w:r w:rsidRPr="00084DE2">
              <w:t>позитивное  отношение</w:t>
            </w:r>
            <w:proofErr w:type="gramEnd"/>
            <w:r w:rsidRPr="00084DE2">
              <w:t xml:space="preserve"> к правильной устной речи как показателю общей культуры и гражданской позиции человека.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П. знакомство с названием раздела.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 и общности языка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М.Пришвин</w:t>
            </w:r>
            <w:proofErr w:type="spellEnd"/>
            <w:r w:rsidRPr="00084DE2">
              <w:t>. Цветут березки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У обучающихся сформируется </w:t>
            </w:r>
            <w:proofErr w:type="gramStart"/>
            <w:r w:rsidRPr="00084DE2">
              <w:t>позитивное  отношение</w:t>
            </w:r>
            <w:proofErr w:type="gramEnd"/>
            <w:r w:rsidRPr="00084DE2">
              <w:t xml:space="preserve"> к правильной устной речи как показателю общей культуры и гражданской позиции человека. 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 Правильное </w:t>
            </w:r>
            <w:r w:rsidRPr="00084DE2">
              <w:lastRenderedPageBreak/>
              <w:t>и осмысленное чтение текстов.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Проявлять уважение  к своей семье, 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Жуковский </w:t>
            </w:r>
            <w:proofErr w:type="spellStart"/>
            <w:r w:rsidRPr="00084DE2">
              <w:t>В.А.Жаворонок</w:t>
            </w:r>
            <w:proofErr w:type="spellEnd"/>
            <w:r w:rsidRPr="00084DE2">
              <w:t xml:space="preserve"> 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Обучающие научатся прогнозировать содержание раздела. Отвечать на вопросы, используя свои наблюдения. Формулировать ответы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Проявлять уважение  к своей семье, 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И.С. Соколов-Микитов. Лето в лесу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Обучающиеся научатся </w:t>
            </w:r>
            <w:proofErr w:type="gramStart"/>
            <w:r w:rsidRPr="00084DE2">
              <w:t>правильному  и</w:t>
            </w:r>
            <w:proofErr w:type="gramEnd"/>
            <w:r w:rsidRPr="00084DE2">
              <w:t xml:space="preserve"> осмысленному  чтению текстов. Понимание обучающимися того, что язык представляет собой явление национальной культуры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Правильное и осмысленное чтение текстов. Понимание обучающимися того, что язык представляет собой явление национальной культуры 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 и общности языка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А.Фет</w:t>
            </w:r>
            <w:proofErr w:type="spellEnd"/>
            <w:r w:rsidRPr="00084DE2">
              <w:t xml:space="preserve">. «Летний вечер» 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Обучающиеся научатся правильному  и осмысленному  чтению текстов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Овладение учебными действиями с языковыми </w:t>
            </w:r>
            <w:r w:rsidRPr="00084DE2">
              <w:lastRenderedPageBreak/>
              <w:t>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знакомство с названием раздела.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уважение  к своей семье, ценить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12602" w:type="dxa"/>
            <w:gridSpan w:val="6"/>
          </w:tcPr>
          <w:p w:rsidR="00CA787B" w:rsidRPr="00084DE2" w:rsidRDefault="00CA787B" w:rsidP="00797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Маленькие и большие секреты страны </w:t>
            </w:r>
            <w:proofErr w:type="spellStart"/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Литературии</w:t>
            </w:r>
            <w:proofErr w:type="spellEnd"/>
            <w:r w:rsidRPr="00084DE2">
              <w:rPr>
                <w:rFonts w:ascii="Times New Roman" w:hAnsi="Times New Roman"/>
                <w:b/>
                <w:sz w:val="24"/>
                <w:szCs w:val="24"/>
              </w:rPr>
              <w:t xml:space="preserve"> (8часов)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К.Ушинский</w:t>
            </w:r>
            <w:proofErr w:type="spellEnd"/>
            <w:r w:rsidRPr="00084DE2">
              <w:t xml:space="preserve"> «Худо тому, кто добра не делает никому»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Обучающиеся научатся </w:t>
            </w:r>
            <w:proofErr w:type="gramStart"/>
            <w:r w:rsidRPr="00084DE2">
              <w:t>правильному  и</w:t>
            </w:r>
            <w:proofErr w:type="gramEnd"/>
            <w:r w:rsidRPr="00084DE2">
              <w:t xml:space="preserve"> осмысленному  чтению текстов. Понимание обучающимися того, что язык представляет собой явление национальной культуры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Правильное и осмысленное чтение текстов. Понимание обучающимися того, что язык представляет собой явление национальной культуры.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Внимательно относиться к собственным переживаниям и переживаниям других людей; нравственному содержанию поступков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Г.Юдин</w:t>
            </w:r>
            <w:proofErr w:type="spellEnd"/>
            <w:r w:rsidRPr="00084DE2">
              <w:t xml:space="preserve"> «Почему А первая».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Обучающиеся научатся </w:t>
            </w:r>
            <w:proofErr w:type="gramStart"/>
            <w:r w:rsidRPr="00084DE2">
              <w:t>правильному  и</w:t>
            </w:r>
            <w:proofErr w:type="gramEnd"/>
            <w:r w:rsidRPr="00084DE2">
              <w:t xml:space="preserve"> осмысленному  чтению текстов. Понимание обучающимися того, что язык представляет собой явление </w:t>
            </w:r>
            <w:r w:rsidRPr="00084DE2">
              <w:lastRenderedPageBreak/>
              <w:t>национальной культуры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lastRenderedPageBreak/>
              <w:t>Формирование навыка чтения, обогащение словаря, привитие интереса к чтению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 и общности языка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Т.Коти</w:t>
            </w:r>
            <w:proofErr w:type="spellEnd"/>
            <w:r w:rsidRPr="00084DE2">
              <w:t xml:space="preserve"> «Катя и буквы»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Обучающиеся научатся правильному  и осмысленному  чтению текстов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Правильное и осмысленное чтение текстов. Понимание обучающимися того, что язык представляет собой явление национальной культуры.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Внимательно относиться к собственным переживаниям и переживаниям других людей; нравственному содержанию поступков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Н.Кончаловская</w:t>
            </w:r>
            <w:proofErr w:type="spellEnd"/>
            <w:r w:rsidRPr="00084DE2">
              <w:t xml:space="preserve"> «Козлята»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У обучающихся сформируется </w:t>
            </w:r>
            <w:proofErr w:type="gramStart"/>
            <w:r w:rsidRPr="00084DE2">
              <w:t>позитивное  отношение</w:t>
            </w:r>
            <w:proofErr w:type="gramEnd"/>
            <w:r w:rsidRPr="00084DE2">
              <w:t xml:space="preserve"> к правильной устной речи как показателю общей культуры и гражданской позиции человека. 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Правильное и осмысленное чтение текстов. Понимание обучающимися того, что язык представляет собой явление национальной культуры.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 и общности языка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rPr>
          <w:trHeight w:val="3113"/>
        </w:trPr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В.Лунин</w:t>
            </w:r>
            <w:proofErr w:type="spellEnd"/>
            <w:r w:rsidRPr="00084DE2">
              <w:t xml:space="preserve"> «Волк»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Обучающиеся научатся </w:t>
            </w:r>
            <w:proofErr w:type="gramStart"/>
            <w:r w:rsidRPr="00084DE2">
              <w:t>правильному  и</w:t>
            </w:r>
            <w:proofErr w:type="gramEnd"/>
            <w:r w:rsidRPr="00084DE2">
              <w:t xml:space="preserve"> осмысленному  чтению текстов. Понимание обучающимися того, что язык представляет собой явление национальной культуры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Формирование навыка чтения, обогащение словаря, привитие интереса к чтению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П. знакомство с названием раздела. 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Проявлять уважение  к своей семье, 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Т.Павлова</w:t>
            </w:r>
            <w:proofErr w:type="spellEnd"/>
            <w:r w:rsidRPr="00084DE2">
              <w:t xml:space="preserve"> «Рассказ мудрой вороны»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Обучающиеся научатся </w:t>
            </w:r>
            <w:proofErr w:type="gramStart"/>
            <w:r w:rsidRPr="00084DE2">
              <w:t>правильному  и</w:t>
            </w:r>
            <w:proofErr w:type="gramEnd"/>
            <w:r w:rsidRPr="00084DE2">
              <w:t xml:space="preserve"> осмысленному  чтению текстов. Понимание обучающимися того, что язык представляет собой явление национальной культуры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 и общности языка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Е.Благинина</w:t>
            </w:r>
            <w:proofErr w:type="spellEnd"/>
            <w:r w:rsidRPr="00084DE2">
              <w:t xml:space="preserve"> «Четыре </w:t>
            </w:r>
            <w:proofErr w:type="spellStart"/>
            <w:r w:rsidRPr="00084DE2">
              <w:t>Анюточки</w:t>
            </w:r>
            <w:proofErr w:type="spellEnd"/>
            <w:r w:rsidRPr="00084DE2">
              <w:t>»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Обучающиеся научатся правильному  и осмысленному  чтению текстов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Правильное и осмысленное чтение текстов. Понимание обучающимися того, что язык </w:t>
            </w:r>
            <w:r w:rsidRPr="00084DE2">
              <w:lastRenderedPageBreak/>
              <w:t>представляет собой явление национальной культуры.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К. устанавливать и соблюдать очерёдность действий, корректно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сообщать товарищу об ошибках.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уважение  к своей семье, ценить взаимопомощь и взаимную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proofErr w:type="spellStart"/>
            <w:r w:rsidRPr="00084DE2">
              <w:t>С.Маршак</w:t>
            </w:r>
            <w:proofErr w:type="spellEnd"/>
            <w:r w:rsidRPr="00084DE2">
              <w:t xml:space="preserve"> «Курочка ряба и десять утят»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Обучающиеся научатся анализировать сказки, давать оценку поступкам героев сказки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Формирование навыка чтения, обогащение словаря, привитие интереса к чтению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 и общности языка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12602" w:type="dxa"/>
            <w:gridSpan w:val="6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084DE2">
              <w:rPr>
                <w:rFonts w:ascii="Times New Roman" w:hAnsi="Times New Roman"/>
                <w:b/>
                <w:sz w:val="24"/>
                <w:szCs w:val="24"/>
              </w:rPr>
              <w:t>Сказки народов мира (3часа)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>«Два лентяя» татарская народная сказка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Обучающиеся научатся </w:t>
            </w:r>
            <w:proofErr w:type="gramStart"/>
            <w:r w:rsidRPr="00084DE2">
              <w:t>правильному  и</w:t>
            </w:r>
            <w:proofErr w:type="gramEnd"/>
            <w:r w:rsidRPr="00084DE2">
              <w:t xml:space="preserve"> осмысленному  чтению текстов. Понимание обучающимися того, что язык представляет собой явление национальной культуры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Правильное и осмысленное чтение текстов. Понимание обучающимися того, что язык представляет собой явление национальной культуры.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П. знакомство с названием раздела. Прогнозирование содержание раздела.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К. устанавливать и соблюдать очерёдность действий, корректно сообщать товарищу об ошибках.</w:t>
            </w:r>
          </w:p>
          <w:p w:rsidR="00CA787B" w:rsidRPr="00084DE2" w:rsidRDefault="00CA787B" w:rsidP="0079708A">
            <w:pPr>
              <w:pStyle w:val="Default"/>
            </w:pPr>
            <w:r w:rsidRPr="00084DE2">
              <w:t xml:space="preserve"> Р. оценивать свой ответ; исправлять допущенные ошибки  при повторном чтении.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Проявлять уважение  к своей семье, ценить взаимопомощь и взаимную поддержку членов семьи и друзей.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 w:rsidRPr="00084DE2">
              <w:t>«Заяц и черепаха» ингушская народная сказка</w:t>
            </w: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 xml:space="preserve">Обучающиеся научатся анализировать сказки, </w:t>
            </w:r>
            <w:r w:rsidRPr="00084DE2">
              <w:lastRenderedPageBreak/>
              <w:t>давать оценку поступкам героев сказки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lastRenderedPageBreak/>
              <w:t xml:space="preserve">Формирование навыка чтения, обогащение </w:t>
            </w:r>
            <w:r w:rsidRPr="00084DE2">
              <w:lastRenderedPageBreak/>
              <w:t>словаря, привитие интереса к чтению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Внимательно относиться к собственным </w:t>
            </w: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переживаниям и переживаниям других людей; нравственному содержанию поступков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87B" w:rsidRPr="00084DE2" w:rsidTr="00CA787B">
        <w:tc>
          <w:tcPr>
            <w:tcW w:w="748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77" w:type="dxa"/>
          </w:tcPr>
          <w:p w:rsidR="00CA787B" w:rsidRPr="00084DE2" w:rsidRDefault="00CA787B" w:rsidP="0079708A">
            <w:pPr>
              <w:pStyle w:val="Default"/>
            </w:pPr>
            <w:r>
              <w:t xml:space="preserve"> Проектное задание</w:t>
            </w:r>
          </w:p>
          <w:p w:rsidR="00CA787B" w:rsidRPr="00084DE2" w:rsidRDefault="00CA787B" w:rsidP="0079708A">
            <w:pPr>
              <w:pStyle w:val="Default"/>
            </w:pPr>
          </w:p>
        </w:tc>
        <w:tc>
          <w:tcPr>
            <w:tcW w:w="2623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Обобщение изученного материала</w:t>
            </w:r>
          </w:p>
        </w:tc>
        <w:tc>
          <w:tcPr>
            <w:tcW w:w="2251" w:type="dxa"/>
          </w:tcPr>
          <w:p w:rsidR="00CA787B" w:rsidRPr="00084DE2" w:rsidRDefault="00CA787B" w:rsidP="0079708A">
            <w:pPr>
              <w:pStyle w:val="Default"/>
            </w:pPr>
            <w:r w:rsidRPr="00084DE2">
              <w:t>Обобщение изученного материала</w:t>
            </w:r>
          </w:p>
        </w:tc>
        <w:tc>
          <w:tcPr>
            <w:tcW w:w="2451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П.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ориентироваться в учебнике.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К.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вступать в диалог, отвечать на вопросы; </w:t>
            </w:r>
          </w:p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  <w:u w:val="single"/>
              </w:rPr>
              <w:t>Р.</w:t>
            </w:r>
            <w:r w:rsidRPr="00084DE2">
              <w:rPr>
                <w:rFonts w:ascii="Times New Roman" w:hAnsi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1952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E2">
              <w:rPr>
                <w:rFonts w:ascii="Times New Roman" w:hAnsi="Times New Roman"/>
                <w:sz w:val="24"/>
                <w:szCs w:val="24"/>
              </w:rPr>
              <w:t>Воспринимать объединяющую роль России как государства, территории проживания.</w:t>
            </w: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CA787B" w:rsidRPr="00084DE2" w:rsidRDefault="00CA787B" w:rsidP="00797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764" w:rsidRDefault="00FC4764"/>
    <w:sectPr w:rsidR="00FC4764" w:rsidSect="00292C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37938"/>
    <w:multiLevelType w:val="hybridMultilevel"/>
    <w:tmpl w:val="2140FC30"/>
    <w:lvl w:ilvl="0" w:tplc="35FA4A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618067A"/>
    <w:multiLevelType w:val="hybridMultilevel"/>
    <w:tmpl w:val="28E43E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B66BCD"/>
    <w:multiLevelType w:val="hybridMultilevel"/>
    <w:tmpl w:val="C97ACC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29180B"/>
    <w:multiLevelType w:val="hybridMultilevel"/>
    <w:tmpl w:val="3B92D9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DA67CE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4A"/>
    <w:rsid w:val="00051149"/>
    <w:rsid w:val="00292C4A"/>
    <w:rsid w:val="003139B6"/>
    <w:rsid w:val="00381C5D"/>
    <w:rsid w:val="003E351C"/>
    <w:rsid w:val="003E4AF7"/>
    <w:rsid w:val="003F7EE6"/>
    <w:rsid w:val="0064794D"/>
    <w:rsid w:val="007713D9"/>
    <w:rsid w:val="0079708A"/>
    <w:rsid w:val="00A0430F"/>
    <w:rsid w:val="00A47A5D"/>
    <w:rsid w:val="00B17E7C"/>
    <w:rsid w:val="00CA787B"/>
    <w:rsid w:val="00FC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1803"/>
  <w15:chartTrackingRefBased/>
  <w15:docId w15:val="{50C3296A-7CB0-41AF-9EC3-1CC482FE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C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139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2C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 Spacing"/>
    <w:aliases w:val="основа"/>
    <w:link w:val="a4"/>
    <w:uiPriority w:val="1"/>
    <w:qFormat/>
    <w:rsid w:val="00292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основа Знак"/>
    <w:basedOn w:val="a0"/>
    <w:link w:val="a3"/>
    <w:uiPriority w:val="1"/>
    <w:locked/>
    <w:rsid w:val="00292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A0430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Основной"/>
    <w:basedOn w:val="a"/>
    <w:link w:val="a7"/>
    <w:rsid w:val="00A0430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7">
    <w:name w:val="Основной Знак"/>
    <w:link w:val="a6"/>
    <w:locked/>
    <w:rsid w:val="00A0430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A043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39"/>
    <w:rsid w:val="00A0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139B6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9">
    <w:name w:val="Body Text"/>
    <w:basedOn w:val="a"/>
    <w:link w:val="aa"/>
    <w:uiPriority w:val="1"/>
    <w:qFormat/>
    <w:rsid w:val="003139B6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3139B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fontstyle01">
    <w:name w:val="fontstyle01"/>
    <w:rsid w:val="003139B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25</Pages>
  <Words>6380</Words>
  <Characters>36368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nadejda-3873@mail.ru</dc:creator>
  <cp:keywords/>
  <dc:description/>
  <cp:lastModifiedBy>кабинет 203</cp:lastModifiedBy>
  <cp:revision>6</cp:revision>
  <dcterms:created xsi:type="dcterms:W3CDTF">2021-09-06T13:32:00Z</dcterms:created>
  <dcterms:modified xsi:type="dcterms:W3CDTF">2022-01-26T16:25:00Z</dcterms:modified>
</cp:coreProperties>
</file>